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59F" w:rsidRPr="004E3041" w:rsidRDefault="007E059F" w:rsidP="00552DA9">
      <w:pPr>
        <w:pStyle w:val="a4"/>
        <w:shd w:val="clear" w:color="auto" w:fill="F3F3F3"/>
        <w:rPr>
          <w:rFonts w:ascii="Bookman Old Style" w:hAnsi="Bookman Old Style" w:cs="Arial"/>
          <w:color w:val="auto"/>
          <w:spacing w:val="20"/>
          <w:w w:val="120"/>
          <w:szCs w:val="28"/>
        </w:rPr>
      </w:pPr>
      <w:bookmarkStart w:id="0" w:name="_GoBack"/>
      <w:bookmarkEnd w:id="0"/>
      <w:r w:rsidRPr="004E3041">
        <w:rPr>
          <w:rFonts w:ascii="Bookman Old Style" w:hAnsi="Bookman Old Style" w:cs="Arial"/>
          <w:b/>
          <w:color w:val="auto"/>
          <w:spacing w:val="20"/>
          <w:w w:val="120"/>
          <w:szCs w:val="28"/>
        </w:rPr>
        <w:t xml:space="preserve">МКУ «Березовский центр муниципальных услуг»  </w:t>
      </w:r>
    </w:p>
    <w:p w:rsidR="007E059F" w:rsidRPr="004E3041" w:rsidRDefault="007E059F" w:rsidP="00552DA9">
      <w:pPr>
        <w:shd w:val="clear" w:color="auto" w:fill="F3F3F3"/>
        <w:spacing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4E3041">
        <w:rPr>
          <w:rFonts w:ascii="Arial" w:hAnsi="Arial" w:cs="Arial"/>
          <w:b/>
          <w:bCs/>
          <w:sz w:val="20"/>
          <w:szCs w:val="20"/>
        </w:rPr>
        <w:t xml:space="preserve">  ул. Театральная, </w:t>
      </w:r>
      <w:smartTag w:uri="urn:schemas-microsoft-com:office:smarttags" w:element="metricconverter">
        <w:smartTagPr>
          <w:attr w:name="ProductID" w:val="9, г"/>
        </w:smartTagPr>
        <w:r w:rsidRPr="004E3041">
          <w:rPr>
            <w:rFonts w:ascii="Arial" w:hAnsi="Arial" w:cs="Arial"/>
            <w:b/>
            <w:bCs/>
            <w:sz w:val="20"/>
            <w:szCs w:val="20"/>
          </w:rPr>
          <w:t>9, г</w:t>
        </w:r>
      </w:smartTag>
      <w:r w:rsidRPr="004E3041">
        <w:rPr>
          <w:rFonts w:ascii="Arial" w:hAnsi="Arial" w:cs="Arial"/>
          <w:b/>
          <w:bCs/>
          <w:sz w:val="20"/>
          <w:szCs w:val="20"/>
        </w:rPr>
        <w:t>. Березовский, РОССИЯ, 620027, а/я 193</w:t>
      </w:r>
    </w:p>
    <w:p w:rsidR="007E059F" w:rsidRPr="004E3041" w:rsidRDefault="007E059F" w:rsidP="00552DA9">
      <w:pPr>
        <w:shd w:val="clear" w:color="auto" w:fill="F3F3F3"/>
        <w:spacing w:line="240" w:lineRule="auto"/>
        <w:ind w:left="2268" w:firstLine="0"/>
        <w:jc w:val="right"/>
        <w:rPr>
          <w:rFonts w:ascii="Arial" w:hAnsi="Arial" w:cs="Arial"/>
          <w:b/>
          <w:bCs/>
          <w:sz w:val="20"/>
          <w:szCs w:val="20"/>
        </w:rPr>
      </w:pPr>
      <w:r w:rsidRPr="004E3041">
        <w:rPr>
          <w:rFonts w:ascii="Arial" w:hAnsi="Arial" w:cs="Arial"/>
          <w:b/>
          <w:bCs/>
          <w:sz w:val="20"/>
          <w:szCs w:val="20"/>
        </w:rPr>
        <w:t>тел. 8 (34369) 4-24-16, 8 (34369) 4-24-05,</w:t>
      </w:r>
    </w:p>
    <w:p w:rsidR="007E059F" w:rsidRPr="004E3041" w:rsidRDefault="007E059F" w:rsidP="00552DA9">
      <w:pPr>
        <w:shd w:val="clear" w:color="auto" w:fill="F3F3F3"/>
        <w:spacing w:line="240" w:lineRule="auto"/>
        <w:ind w:left="2268" w:firstLine="0"/>
        <w:jc w:val="right"/>
        <w:rPr>
          <w:rFonts w:ascii="Arial" w:hAnsi="Arial" w:cs="Arial"/>
          <w:b/>
          <w:bCs/>
          <w:sz w:val="20"/>
          <w:szCs w:val="20"/>
        </w:rPr>
      </w:pPr>
      <w:r w:rsidRPr="004E3041">
        <w:rPr>
          <w:rFonts w:ascii="Arial" w:hAnsi="Arial" w:cs="Arial"/>
          <w:b/>
          <w:bCs/>
          <w:sz w:val="20"/>
          <w:szCs w:val="20"/>
        </w:rPr>
        <w:t xml:space="preserve">сайт:           </w:t>
      </w:r>
      <w:r w:rsidRPr="004E3041"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4E3041">
        <w:rPr>
          <w:rFonts w:ascii="Arial" w:hAnsi="Arial" w:cs="Arial"/>
          <w:b/>
          <w:bCs/>
          <w:sz w:val="20"/>
          <w:szCs w:val="20"/>
        </w:rPr>
        <w:t>-</w:t>
      </w:r>
      <w:r w:rsidRPr="004E3041">
        <w:rPr>
          <w:rFonts w:ascii="Arial" w:hAnsi="Arial" w:cs="Arial"/>
          <w:b/>
          <w:bCs/>
          <w:sz w:val="20"/>
          <w:szCs w:val="20"/>
          <w:lang w:val="en-US"/>
        </w:rPr>
        <w:t>mail</w:t>
      </w:r>
      <w:r w:rsidRPr="004E3041">
        <w:rPr>
          <w:rFonts w:ascii="Arial" w:hAnsi="Arial" w:cs="Arial"/>
          <w:b/>
          <w:bCs/>
          <w:sz w:val="20"/>
          <w:szCs w:val="20"/>
        </w:rPr>
        <w:t>:</w:t>
      </w:r>
      <w:r w:rsidRPr="004E3041">
        <w:rPr>
          <w:b/>
          <w:bCs/>
        </w:rPr>
        <w:t xml:space="preserve"> </w:t>
      </w:r>
      <w:r w:rsidRPr="004E3041">
        <w:rPr>
          <w:rFonts w:ascii="Arial" w:hAnsi="Arial" w:cs="Arial"/>
          <w:b/>
          <w:bCs/>
          <w:sz w:val="20"/>
          <w:szCs w:val="20"/>
          <w:lang w:val="en-US"/>
        </w:rPr>
        <w:t>bgo</w:t>
      </w:r>
      <w:r w:rsidRPr="004E3041">
        <w:rPr>
          <w:rFonts w:ascii="Arial" w:hAnsi="Arial" w:cs="Arial"/>
          <w:b/>
          <w:bCs/>
          <w:sz w:val="20"/>
          <w:szCs w:val="20"/>
        </w:rPr>
        <w:t>-</w:t>
      </w:r>
      <w:r w:rsidRPr="004E3041">
        <w:rPr>
          <w:rFonts w:ascii="Arial" w:hAnsi="Arial" w:cs="Arial"/>
          <w:b/>
          <w:bCs/>
          <w:sz w:val="20"/>
          <w:szCs w:val="20"/>
          <w:lang w:val="en-US"/>
        </w:rPr>
        <w:t>centr</w:t>
      </w:r>
      <w:r w:rsidRPr="004E3041">
        <w:rPr>
          <w:rFonts w:ascii="Arial" w:hAnsi="Arial" w:cs="Arial"/>
          <w:b/>
          <w:bCs/>
          <w:sz w:val="20"/>
          <w:szCs w:val="20"/>
        </w:rPr>
        <w:t>@</w:t>
      </w:r>
      <w:r w:rsidRPr="004E3041">
        <w:rPr>
          <w:rFonts w:ascii="Arial" w:hAnsi="Arial" w:cs="Arial"/>
          <w:b/>
          <w:bCs/>
          <w:sz w:val="20"/>
          <w:szCs w:val="20"/>
          <w:lang w:val="en-US"/>
        </w:rPr>
        <w:t>mail</w:t>
      </w:r>
      <w:r w:rsidRPr="004E3041">
        <w:rPr>
          <w:rFonts w:ascii="Arial" w:hAnsi="Arial" w:cs="Arial"/>
          <w:b/>
          <w:bCs/>
          <w:sz w:val="20"/>
          <w:szCs w:val="20"/>
        </w:rPr>
        <w:t>.</w:t>
      </w:r>
      <w:r w:rsidRPr="004E3041">
        <w:rPr>
          <w:rFonts w:ascii="Arial" w:hAnsi="Arial" w:cs="Arial"/>
          <w:b/>
          <w:bCs/>
          <w:sz w:val="20"/>
          <w:szCs w:val="20"/>
          <w:lang w:val="en-US"/>
        </w:rPr>
        <w:t>ru</w:t>
      </w:r>
    </w:p>
    <w:p w:rsidR="007E059F" w:rsidRPr="004E3041" w:rsidRDefault="007E059F" w:rsidP="00552DA9">
      <w:pPr>
        <w:spacing w:line="240" w:lineRule="auto"/>
        <w:ind w:left="2835"/>
        <w:jc w:val="right"/>
        <w:rPr>
          <w:sz w:val="28"/>
          <w:szCs w:val="28"/>
        </w:rPr>
      </w:pPr>
    </w:p>
    <w:p w:rsidR="007E059F" w:rsidRPr="004E3041" w:rsidRDefault="007E059F" w:rsidP="00552DA9">
      <w:pPr>
        <w:tabs>
          <w:tab w:val="left" w:pos="7560"/>
        </w:tabs>
        <w:spacing w:line="240" w:lineRule="auto"/>
        <w:ind w:left="2552" w:right="-1"/>
        <w:jc w:val="right"/>
        <w:rPr>
          <w:sz w:val="24"/>
        </w:rPr>
      </w:pPr>
      <w:r w:rsidRPr="004E3041">
        <w:rPr>
          <w:sz w:val="28"/>
          <w:szCs w:val="28"/>
        </w:rPr>
        <w:tab/>
      </w:r>
      <w:r w:rsidRPr="004E3041">
        <w:t>Инв. № 29</w:t>
      </w:r>
    </w:p>
    <w:p w:rsidR="007E059F" w:rsidRPr="004E3041" w:rsidRDefault="007E059F" w:rsidP="00552DA9">
      <w:pPr>
        <w:spacing w:line="240" w:lineRule="auto"/>
        <w:ind w:left="2124" w:right="-1" w:firstLine="708"/>
        <w:jc w:val="right"/>
      </w:pPr>
      <w:r w:rsidRPr="004E3041">
        <w:tab/>
        <w:t>Экз. №___</w:t>
      </w:r>
    </w:p>
    <w:p w:rsidR="007E059F" w:rsidRPr="004E3041" w:rsidRDefault="007E059F" w:rsidP="00552DA9">
      <w:pPr>
        <w:spacing w:line="240" w:lineRule="auto"/>
        <w:ind w:left="2124" w:right="-1" w:firstLine="708"/>
        <w:jc w:val="right"/>
      </w:pPr>
      <w:r w:rsidRPr="004E3041">
        <w:t>н/с</w:t>
      </w:r>
    </w:p>
    <w:p w:rsidR="007E059F" w:rsidRPr="004E3041" w:rsidRDefault="007E059F" w:rsidP="00552DA9">
      <w:pPr>
        <w:spacing w:line="240" w:lineRule="auto"/>
        <w:ind w:left="2124" w:right="284" w:firstLine="708"/>
        <w:jc w:val="right"/>
        <w:rPr>
          <w:rFonts w:ascii="Arial" w:hAnsi="Arial" w:cs="Arial"/>
          <w:i/>
        </w:rPr>
      </w:pPr>
    </w:p>
    <w:p w:rsidR="007E059F" w:rsidRPr="004E3041" w:rsidRDefault="007E059F" w:rsidP="00552DA9">
      <w:pPr>
        <w:spacing w:line="240" w:lineRule="auto"/>
        <w:ind w:left="567" w:firstLine="0"/>
        <w:rPr>
          <w:sz w:val="28"/>
          <w:szCs w:val="28"/>
          <w:lang w:eastAsia="en-US"/>
        </w:rPr>
      </w:pPr>
      <w:r w:rsidRPr="004E3041">
        <w:rPr>
          <w:sz w:val="28"/>
          <w:szCs w:val="28"/>
          <w:lang w:eastAsia="en-US"/>
        </w:rPr>
        <w:t>Технический заказчик:  Администрация Березовского</w:t>
      </w:r>
    </w:p>
    <w:p w:rsidR="007E059F" w:rsidRPr="004E3041" w:rsidRDefault="007E059F" w:rsidP="00552DA9">
      <w:pPr>
        <w:spacing w:line="240" w:lineRule="auto"/>
        <w:ind w:left="567" w:firstLine="0"/>
        <w:rPr>
          <w:sz w:val="28"/>
          <w:szCs w:val="28"/>
          <w:lang w:eastAsia="en-US"/>
        </w:rPr>
      </w:pPr>
      <w:r w:rsidRPr="004E3041">
        <w:rPr>
          <w:sz w:val="28"/>
          <w:szCs w:val="28"/>
          <w:lang w:eastAsia="en-US"/>
        </w:rPr>
        <w:t>городского округа Свердловской области</w:t>
      </w:r>
    </w:p>
    <w:p w:rsidR="007E059F" w:rsidRPr="004E3041" w:rsidRDefault="007E059F" w:rsidP="00552DA9">
      <w:pPr>
        <w:spacing w:line="240" w:lineRule="auto"/>
        <w:jc w:val="center"/>
        <w:rPr>
          <w:szCs w:val="26"/>
          <w:lang w:eastAsia="en-US"/>
        </w:rPr>
      </w:pPr>
    </w:p>
    <w:p w:rsidR="007E059F" w:rsidRPr="004E3041" w:rsidRDefault="007E059F" w:rsidP="00552DA9">
      <w:pPr>
        <w:spacing w:line="240" w:lineRule="auto"/>
        <w:jc w:val="center"/>
        <w:rPr>
          <w:szCs w:val="26"/>
          <w:lang w:eastAsia="en-US"/>
        </w:rPr>
      </w:pPr>
    </w:p>
    <w:p w:rsidR="007E059F" w:rsidRPr="004E3041" w:rsidRDefault="007E059F" w:rsidP="00552DA9">
      <w:pPr>
        <w:spacing w:line="240" w:lineRule="auto"/>
        <w:jc w:val="center"/>
        <w:rPr>
          <w:szCs w:val="26"/>
          <w:lang w:eastAsia="en-US"/>
        </w:rPr>
      </w:pPr>
    </w:p>
    <w:p w:rsidR="007E059F" w:rsidRPr="004E3041" w:rsidRDefault="007E059F" w:rsidP="00552DA9">
      <w:pPr>
        <w:spacing w:line="240" w:lineRule="auto"/>
        <w:ind w:firstLine="0"/>
        <w:jc w:val="center"/>
        <w:rPr>
          <w:b/>
          <w:sz w:val="28"/>
          <w:szCs w:val="28"/>
          <w:lang w:eastAsia="en-US"/>
        </w:rPr>
      </w:pPr>
      <w:r w:rsidRPr="004E3041">
        <w:rPr>
          <w:b/>
          <w:sz w:val="28"/>
          <w:szCs w:val="28"/>
          <w:lang w:eastAsia="en-US"/>
        </w:rPr>
        <w:t xml:space="preserve">ПРОЕКТ ИЗМЕНЕНИЙ В ПРОЕКТ ПЛАНИРОВКИ И ПРОЕКТ МЕЖЕВАНИЯ ТЕРРИТОРИИ ЖИЛОГО РАЙОНА «ЦЕНТРАЛЬНЫЙ» </w:t>
      </w:r>
    </w:p>
    <w:p w:rsidR="007E059F" w:rsidRPr="004E3041" w:rsidRDefault="007E059F" w:rsidP="00552DA9">
      <w:pPr>
        <w:spacing w:line="240" w:lineRule="auto"/>
        <w:ind w:firstLine="0"/>
        <w:jc w:val="center"/>
        <w:rPr>
          <w:b/>
          <w:sz w:val="28"/>
          <w:szCs w:val="28"/>
          <w:lang w:eastAsia="en-US"/>
        </w:rPr>
      </w:pPr>
      <w:r w:rsidRPr="004E3041">
        <w:rPr>
          <w:b/>
          <w:sz w:val="28"/>
          <w:szCs w:val="28"/>
          <w:lang w:eastAsia="en-US"/>
        </w:rPr>
        <w:t xml:space="preserve">П. МОНЕТНОГО </w:t>
      </w:r>
    </w:p>
    <w:p w:rsidR="007E059F" w:rsidRPr="004E3041" w:rsidRDefault="007E059F" w:rsidP="00552DA9">
      <w:pPr>
        <w:spacing w:line="240" w:lineRule="auto"/>
        <w:ind w:firstLine="0"/>
        <w:jc w:val="center"/>
        <w:rPr>
          <w:b/>
          <w:sz w:val="28"/>
          <w:szCs w:val="28"/>
          <w:lang w:eastAsia="en-US"/>
        </w:rPr>
      </w:pPr>
      <w:r w:rsidRPr="004E3041">
        <w:rPr>
          <w:b/>
          <w:sz w:val="28"/>
          <w:szCs w:val="28"/>
          <w:lang w:eastAsia="en-US"/>
        </w:rPr>
        <w:t>БЕРЕЗОВСКОГО ГОРОДСКОГО ОКРУГА</w:t>
      </w:r>
    </w:p>
    <w:p w:rsidR="007E059F" w:rsidRPr="004E3041" w:rsidRDefault="007E059F" w:rsidP="00552DA9">
      <w:pPr>
        <w:spacing w:line="240" w:lineRule="auto"/>
        <w:ind w:firstLine="0"/>
        <w:jc w:val="center"/>
        <w:rPr>
          <w:b/>
          <w:sz w:val="28"/>
          <w:szCs w:val="28"/>
          <w:lang w:eastAsia="en-US"/>
        </w:rPr>
      </w:pPr>
    </w:p>
    <w:p w:rsidR="007E059F" w:rsidRPr="004E3041" w:rsidRDefault="007E059F" w:rsidP="00552DA9">
      <w:pPr>
        <w:ind w:left="567" w:firstLine="0"/>
        <w:jc w:val="center"/>
        <w:rPr>
          <w:b/>
          <w:sz w:val="32"/>
          <w:szCs w:val="32"/>
        </w:rPr>
      </w:pPr>
      <w:r w:rsidRPr="004E3041">
        <w:rPr>
          <w:b/>
          <w:sz w:val="32"/>
          <w:szCs w:val="32"/>
        </w:rPr>
        <w:t>Пояснительная записка</w:t>
      </w:r>
    </w:p>
    <w:p w:rsidR="007E059F" w:rsidRPr="004E3041" w:rsidRDefault="007E059F" w:rsidP="002B29D6">
      <w:pPr>
        <w:ind w:left="567" w:firstLine="0"/>
        <w:jc w:val="center"/>
        <w:rPr>
          <w:b/>
          <w:sz w:val="32"/>
          <w:szCs w:val="32"/>
        </w:rPr>
      </w:pPr>
      <w:r w:rsidRPr="004E3041">
        <w:rPr>
          <w:b/>
          <w:sz w:val="32"/>
          <w:szCs w:val="32"/>
        </w:rPr>
        <w:t>Проекта межевания</w:t>
      </w:r>
    </w:p>
    <w:p w:rsidR="007E059F" w:rsidRPr="004E3041" w:rsidRDefault="007E059F" w:rsidP="00552DA9">
      <w:pPr>
        <w:spacing w:line="240" w:lineRule="auto"/>
        <w:ind w:firstLine="0"/>
        <w:jc w:val="center"/>
        <w:rPr>
          <w:sz w:val="28"/>
          <w:szCs w:val="28"/>
          <w:lang w:eastAsia="en-US"/>
        </w:rPr>
      </w:pPr>
      <w:r w:rsidRPr="004E3041">
        <w:rPr>
          <w:sz w:val="28"/>
          <w:szCs w:val="28"/>
          <w:lang w:eastAsia="en-US"/>
        </w:rPr>
        <w:t>(</w:t>
      </w:r>
      <w:r w:rsidRPr="004E3041">
        <w:rPr>
          <w:sz w:val="28"/>
          <w:szCs w:val="28"/>
          <w:lang w:val="en-US" w:eastAsia="en-US"/>
        </w:rPr>
        <w:t>II</w:t>
      </w:r>
      <w:r w:rsidRPr="004E3041">
        <w:rPr>
          <w:sz w:val="28"/>
          <w:szCs w:val="28"/>
          <w:lang w:eastAsia="en-US"/>
        </w:rPr>
        <w:t xml:space="preserve"> этап освоения территории)</w:t>
      </w:r>
    </w:p>
    <w:p w:rsidR="007E059F" w:rsidRPr="004E3041" w:rsidRDefault="007E059F" w:rsidP="00552DA9">
      <w:pPr>
        <w:spacing w:line="240" w:lineRule="auto"/>
        <w:ind w:firstLine="0"/>
        <w:jc w:val="center"/>
        <w:rPr>
          <w:sz w:val="32"/>
          <w:szCs w:val="32"/>
          <w:lang w:eastAsia="en-US"/>
        </w:rPr>
      </w:pPr>
    </w:p>
    <w:p w:rsidR="007E059F" w:rsidRPr="004E3041" w:rsidRDefault="00F33172" w:rsidP="00552DA9">
      <w:pPr>
        <w:spacing w:line="240" w:lineRule="auto"/>
        <w:ind w:firstLine="0"/>
        <w:jc w:val="center"/>
        <w:rPr>
          <w:sz w:val="28"/>
          <w:szCs w:val="28"/>
          <w:lang w:eastAsia="en-US"/>
        </w:rPr>
      </w:pPr>
      <w:r w:rsidRPr="004E3041">
        <w:rPr>
          <w:sz w:val="28"/>
          <w:szCs w:val="28"/>
          <w:lang w:eastAsia="en-US"/>
        </w:rPr>
        <w:t>Шифр</w:t>
      </w:r>
      <w:r w:rsidR="007E059F" w:rsidRPr="004E3041">
        <w:rPr>
          <w:sz w:val="28"/>
          <w:szCs w:val="28"/>
          <w:lang w:eastAsia="en-US"/>
        </w:rPr>
        <w:t xml:space="preserve">: </w:t>
      </w:r>
      <w:bookmarkStart w:id="1" w:name="_Hlk533694933"/>
      <w:r w:rsidR="007E059F" w:rsidRPr="004E3041">
        <w:rPr>
          <w:sz w:val="28"/>
          <w:szCs w:val="28"/>
          <w:lang w:eastAsia="en-US"/>
        </w:rPr>
        <w:t>ДПТ-02-2018</w:t>
      </w:r>
      <w:bookmarkEnd w:id="1"/>
    </w:p>
    <w:p w:rsidR="007E059F" w:rsidRDefault="007E059F" w:rsidP="00552DA9">
      <w:pPr>
        <w:spacing w:line="240" w:lineRule="auto"/>
        <w:ind w:firstLine="0"/>
        <w:rPr>
          <w:color w:val="4472C4"/>
          <w:sz w:val="28"/>
          <w:szCs w:val="28"/>
          <w:lang w:eastAsia="en-US"/>
        </w:rPr>
      </w:pPr>
    </w:p>
    <w:p w:rsidR="007E059F" w:rsidRDefault="007E059F" w:rsidP="00552DA9">
      <w:pPr>
        <w:spacing w:line="240" w:lineRule="auto"/>
        <w:ind w:firstLine="0"/>
        <w:jc w:val="center"/>
        <w:rPr>
          <w:color w:val="4472C4"/>
          <w:sz w:val="28"/>
          <w:szCs w:val="28"/>
          <w:lang w:eastAsia="en-US"/>
        </w:rPr>
      </w:pPr>
    </w:p>
    <w:p w:rsidR="007E059F" w:rsidRDefault="007E059F" w:rsidP="00552DA9">
      <w:pPr>
        <w:spacing w:line="312" w:lineRule="auto"/>
        <w:ind w:firstLine="0"/>
        <w:rPr>
          <w:sz w:val="28"/>
          <w:szCs w:val="28"/>
          <w:lang w:eastAsia="en-US"/>
        </w:rPr>
      </w:pPr>
    </w:p>
    <w:p w:rsidR="007E059F" w:rsidRDefault="007E059F" w:rsidP="00552DA9">
      <w:pPr>
        <w:keepNext/>
        <w:tabs>
          <w:tab w:val="left" w:pos="567"/>
        </w:tabs>
        <w:outlineLvl w:val="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Директор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А.А. Блудова</w:t>
      </w:r>
    </w:p>
    <w:p w:rsidR="007E059F" w:rsidRDefault="007E059F" w:rsidP="00552DA9">
      <w:pPr>
        <w:keepNext/>
        <w:tabs>
          <w:tab w:val="left" w:pos="567"/>
        </w:tabs>
        <w:outlineLvl w:val="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</w:p>
    <w:p w:rsidR="007E059F" w:rsidRDefault="007E059F" w:rsidP="00552DA9">
      <w:pPr>
        <w:tabs>
          <w:tab w:val="left" w:pos="567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МГП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>Г.С. Родионова</w:t>
      </w:r>
    </w:p>
    <w:p w:rsidR="007E059F" w:rsidRDefault="007E059F" w:rsidP="00552DA9">
      <w:pPr>
        <w:spacing w:line="312" w:lineRule="auto"/>
        <w:ind w:firstLine="0"/>
        <w:rPr>
          <w:color w:val="4472C4"/>
          <w:sz w:val="28"/>
          <w:szCs w:val="28"/>
          <w:lang w:eastAsia="en-US"/>
        </w:rPr>
      </w:pPr>
      <w:r>
        <w:rPr>
          <w:color w:val="4472C4"/>
          <w:sz w:val="28"/>
          <w:szCs w:val="28"/>
          <w:lang w:eastAsia="en-US"/>
        </w:rPr>
        <w:tab/>
      </w:r>
      <w:r>
        <w:rPr>
          <w:color w:val="4472C4"/>
          <w:sz w:val="28"/>
          <w:szCs w:val="28"/>
          <w:lang w:eastAsia="en-US"/>
        </w:rPr>
        <w:tab/>
      </w:r>
    </w:p>
    <w:p w:rsidR="007E059F" w:rsidRDefault="007E059F" w:rsidP="00552DA9"/>
    <w:p w:rsidR="007E059F" w:rsidRDefault="007E059F" w:rsidP="00552DA9"/>
    <w:p w:rsidR="007E059F" w:rsidRDefault="007E059F" w:rsidP="00552DA9"/>
    <w:p w:rsidR="007E059F" w:rsidRDefault="007E059F" w:rsidP="00552DA9"/>
    <w:p w:rsidR="007E059F" w:rsidRDefault="007E059F" w:rsidP="00552DA9"/>
    <w:p w:rsidR="007E059F" w:rsidRDefault="007E059F" w:rsidP="00552DA9"/>
    <w:p w:rsidR="007E059F" w:rsidRDefault="007E059F" w:rsidP="00552DA9"/>
    <w:p w:rsidR="007E059F" w:rsidRDefault="007E059F" w:rsidP="00552DA9"/>
    <w:p w:rsidR="007E059F" w:rsidRDefault="007E059F" w:rsidP="00552DA9">
      <w:pPr>
        <w:jc w:val="center"/>
      </w:pPr>
      <w:r>
        <w:t>Березовский 2018</w:t>
      </w:r>
    </w:p>
    <w:p w:rsidR="007E059F" w:rsidRDefault="007E059F" w:rsidP="00552DA9"/>
    <w:p w:rsidR="007E059F" w:rsidRDefault="007E059F" w:rsidP="00552DA9"/>
    <w:p w:rsidR="007E059F" w:rsidRPr="00302BA9" w:rsidRDefault="007E059F" w:rsidP="00552DA9">
      <w:pPr>
        <w:jc w:val="center"/>
        <w:rPr>
          <w:b/>
        </w:rPr>
      </w:pPr>
      <w:r w:rsidRPr="00302BA9">
        <w:rPr>
          <w:b/>
        </w:rPr>
        <w:t>Список разработчиков</w:t>
      </w:r>
    </w:p>
    <w:p w:rsidR="007E059F" w:rsidRPr="00302BA9" w:rsidRDefault="007E059F" w:rsidP="00552DA9"/>
    <w:tbl>
      <w:tblPr>
        <w:tblW w:w="5000" w:type="pct"/>
        <w:tblLook w:val="01E0" w:firstRow="1" w:lastRow="1" w:firstColumn="1" w:lastColumn="1" w:noHBand="0" w:noVBand="0"/>
      </w:tblPr>
      <w:tblGrid>
        <w:gridCol w:w="5600"/>
        <w:gridCol w:w="1557"/>
        <w:gridCol w:w="2197"/>
      </w:tblGrid>
      <w:tr w:rsidR="007E059F" w:rsidRPr="00C47483" w:rsidTr="00B74377">
        <w:trPr>
          <w:trHeight w:val="718"/>
        </w:trPr>
        <w:tc>
          <w:tcPr>
            <w:tcW w:w="6338" w:type="dxa"/>
            <w:vAlign w:val="center"/>
          </w:tcPr>
          <w:p w:rsidR="007E059F" w:rsidRPr="00C47483" w:rsidRDefault="007E059F" w:rsidP="00B74377">
            <w:pPr>
              <w:ind w:firstLine="0"/>
              <w:rPr>
                <w:sz w:val="24"/>
              </w:rPr>
            </w:pPr>
            <w:r w:rsidRPr="00C47483">
              <w:rPr>
                <w:sz w:val="24"/>
              </w:rPr>
              <w:t>Ведущий градостроитель проекта</w:t>
            </w:r>
          </w:p>
        </w:tc>
        <w:tc>
          <w:tcPr>
            <w:tcW w:w="1818" w:type="dxa"/>
            <w:vAlign w:val="center"/>
          </w:tcPr>
          <w:p w:rsidR="007E059F" w:rsidRPr="00C47483" w:rsidRDefault="007E059F" w:rsidP="00B74377">
            <w:pPr>
              <w:ind w:firstLine="0"/>
              <w:rPr>
                <w:sz w:val="24"/>
              </w:rPr>
            </w:pPr>
          </w:p>
        </w:tc>
        <w:tc>
          <w:tcPr>
            <w:tcW w:w="2265" w:type="dxa"/>
            <w:vAlign w:val="center"/>
          </w:tcPr>
          <w:p w:rsidR="007E059F" w:rsidRPr="00C47483" w:rsidRDefault="007E059F" w:rsidP="00B74377">
            <w:pPr>
              <w:ind w:firstLine="0"/>
              <w:rPr>
                <w:sz w:val="24"/>
              </w:rPr>
            </w:pPr>
            <w:r w:rsidRPr="00C47483">
              <w:rPr>
                <w:sz w:val="24"/>
              </w:rPr>
              <w:t>Г.В. Куликова</w:t>
            </w:r>
          </w:p>
        </w:tc>
      </w:tr>
      <w:tr w:rsidR="007E059F" w:rsidRPr="00C47483" w:rsidTr="00B74377">
        <w:trPr>
          <w:trHeight w:val="718"/>
        </w:trPr>
        <w:tc>
          <w:tcPr>
            <w:tcW w:w="6338" w:type="dxa"/>
            <w:vAlign w:val="center"/>
          </w:tcPr>
          <w:p w:rsidR="007E059F" w:rsidRPr="00C47483" w:rsidRDefault="007E059F" w:rsidP="00B74377">
            <w:pPr>
              <w:ind w:firstLine="0"/>
              <w:rPr>
                <w:sz w:val="24"/>
              </w:rPr>
            </w:pPr>
            <w:r w:rsidRPr="00C47483">
              <w:rPr>
                <w:sz w:val="24"/>
              </w:rPr>
              <w:t>Инженер проектировщик</w:t>
            </w:r>
          </w:p>
        </w:tc>
        <w:tc>
          <w:tcPr>
            <w:tcW w:w="1818" w:type="dxa"/>
            <w:vAlign w:val="center"/>
          </w:tcPr>
          <w:p w:rsidR="007E059F" w:rsidRPr="00C47483" w:rsidRDefault="007E059F" w:rsidP="00B74377">
            <w:pPr>
              <w:ind w:firstLine="0"/>
              <w:rPr>
                <w:sz w:val="24"/>
              </w:rPr>
            </w:pPr>
          </w:p>
        </w:tc>
        <w:tc>
          <w:tcPr>
            <w:tcW w:w="2265" w:type="dxa"/>
            <w:vAlign w:val="center"/>
          </w:tcPr>
          <w:p w:rsidR="007E059F" w:rsidRPr="00C47483" w:rsidRDefault="007E059F" w:rsidP="00B74377">
            <w:pPr>
              <w:ind w:firstLine="0"/>
              <w:rPr>
                <w:sz w:val="24"/>
              </w:rPr>
            </w:pPr>
            <w:r w:rsidRPr="00C47483">
              <w:rPr>
                <w:sz w:val="24"/>
              </w:rPr>
              <w:t>Е.А. Алексеева</w:t>
            </w:r>
          </w:p>
        </w:tc>
      </w:tr>
      <w:tr w:rsidR="007E059F" w:rsidRPr="00C47483" w:rsidTr="00B74377">
        <w:trPr>
          <w:trHeight w:val="718"/>
        </w:trPr>
        <w:tc>
          <w:tcPr>
            <w:tcW w:w="6338" w:type="dxa"/>
            <w:vAlign w:val="center"/>
          </w:tcPr>
          <w:p w:rsidR="007E059F" w:rsidRPr="00C47483" w:rsidRDefault="007E059F" w:rsidP="00B74377">
            <w:pPr>
              <w:ind w:firstLine="0"/>
              <w:rPr>
                <w:sz w:val="24"/>
              </w:rPr>
            </w:pPr>
            <w:r w:rsidRPr="00C47483">
              <w:rPr>
                <w:sz w:val="24"/>
              </w:rPr>
              <w:t>Инженер проектировщик</w:t>
            </w:r>
          </w:p>
        </w:tc>
        <w:tc>
          <w:tcPr>
            <w:tcW w:w="1818" w:type="dxa"/>
            <w:vAlign w:val="center"/>
          </w:tcPr>
          <w:p w:rsidR="007E059F" w:rsidRPr="00C47483" w:rsidRDefault="007E059F" w:rsidP="00B74377">
            <w:pPr>
              <w:ind w:firstLine="0"/>
              <w:rPr>
                <w:sz w:val="24"/>
              </w:rPr>
            </w:pPr>
          </w:p>
        </w:tc>
        <w:tc>
          <w:tcPr>
            <w:tcW w:w="2265" w:type="dxa"/>
            <w:vAlign w:val="center"/>
          </w:tcPr>
          <w:p w:rsidR="007E059F" w:rsidRPr="00C47483" w:rsidRDefault="007E059F" w:rsidP="00B74377">
            <w:pPr>
              <w:ind w:firstLine="0"/>
              <w:rPr>
                <w:sz w:val="24"/>
              </w:rPr>
            </w:pPr>
            <w:r w:rsidRPr="00C47483">
              <w:rPr>
                <w:sz w:val="24"/>
              </w:rPr>
              <w:t>О.А. Окатьева</w:t>
            </w:r>
          </w:p>
          <w:p w:rsidR="007E059F" w:rsidRPr="00C47483" w:rsidRDefault="007E059F" w:rsidP="00B74377">
            <w:pPr>
              <w:ind w:firstLine="0"/>
              <w:rPr>
                <w:sz w:val="24"/>
              </w:rPr>
            </w:pPr>
          </w:p>
        </w:tc>
      </w:tr>
      <w:tr w:rsidR="007E059F" w:rsidRPr="00C47483" w:rsidTr="00B74377">
        <w:trPr>
          <w:trHeight w:val="718"/>
        </w:trPr>
        <w:tc>
          <w:tcPr>
            <w:tcW w:w="6338" w:type="dxa"/>
            <w:vAlign w:val="center"/>
          </w:tcPr>
          <w:p w:rsidR="007E059F" w:rsidRPr="00C47483" w:rsidRDefault="007E059F" w:rsidP="00B74377">
            <w:pPr>
              <w:ind w:firstLine="0"/>
              <w:rPr>
                <w:sz w:val="24"/>
              </w:rPr>
            </w:pPr>
            <w:r w:rsidRPr="00C47483">
              <w:rPr>
                <w:sz w:val="24"/>
              </w:rPr>
              <w:t>Техник</w:t>
            </w:r>
          </w:p>
        </w:tc>
        <w:tc>
          <w:tcPr>
            <w:tcW w:w="1818" w:type="dxa"/>
            <w:vAlign w:val="center"/>
          </w:tcPr>
          <w:p w:rsidR="007E059F" w:rsidRPr="00C47483" w:rsidRDefault="007E059F" w:rsidP="00B74377">
            <w:pPr>
              <w:ind w:firstLine="0"/>
              <w:rPr>
                <w:sz w:val="24"/>
              </w:rPr>
            </w:pPr>
          </w:p>
        </w:tc>
        <w:tc>
          <w:tcPr>
            <w:tcW w:w="2265" w:type="dxa"/>
            <w:vAlign w:val="center"/>
          </w:tcPr>
          <w:p w:rsidR="007E059F" w:rsidRPr="00C47483" w:rsidRDefault="007E059F" w:rsidP="00B74377">
            <w:pPr>
              <w:spacing w:line="240" w:lineRule="auto"/>
              <w:ind w:firstLine="0"/>
              <w:rPr>
                <w:sz w:val="24"/>
              </w:rPr>
            </w:pPr>
            <w:r w:rsidRPr="00C47483">
              <w:rPr>
                <w:sz w:val="24"/>
              </w:rPr>
              <w:t xml:space="preserve">В.И.Дунаевская </w:t>
            </w:r>
          </w:p>
        </w:tc>
      </w:tr>
    </w:tbl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 w:rsidP="002B29D6">
      <w:pPr>
        <w:jc w:val="center"/>
      </w:pPr>
      <w:r w:rsidRPr="00FE4121">
        <w:rPr>
          <w:b/>
          <w:bCs/>
          <w:sz w:val="22"/>
          <w:szCs w:val="22"/>
        </w:rPr>
        <w:lastRenderedPageBreak/>
        <w:t>СОСТАВ ПРОЕКТА  МЕЖЕВАНИЯ</w:t>
      </w:r>
    </w:p>
    <w:p w:rsidR="007E059F" w:rsidRDefault="007E059F"/>
    <w:p w:rsidR="007E059F" w:rsidRDefault="007E059F"/>
    <w:tbl>
      <w:tblPr>
        <w:tblW w:w="9567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"/>
        <w:gridCol w:w="5630"/>
        <w:gridCol w:w="993"/>
        <w:gridCol w:w="850"/>
        <w:gridCol w:w="1309"/>
      </w:tblGrid>
      <w:tr w:rsidR="004E3041" w:rsidRPr="004E3041" w:rsidTr="00895C85">
        <w:trPr>
          <w:trHeight w:val="20"/>
        </w:trPr>
        <w:tc>
          <w:tcPr>
            <w:tcW w:w="785" w:type="dxa"/>
            <w:shd w:val="clear" w:color="auto" w:fill="C6D9F1"/>
          </w:tcPr>
          <w:p w:rsidR="007E059F" w:rsidRPr="004E3041" w:rsidRDefault="007E059F" w:rsidP="00B74377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8782" w:type="dxa"/>
            <w:gridSpan w:val="4"/>
            <w:shd w:val="clear" w:color="auto" w:fill="C6D9F1"/>
          </w:tcPr>
          <w:p w:rsidR="007E059F" w:rsidRPr="004E3041" w:rsidRDefault="007E059F" w:rsidP="00B74377">
            <w:pPr>
              <w:ind w:firstLine="0"/>
              <w:jc w:val="center"/>
              <w:rPr>
                <w:b/>
                <w:sz w:val="24"/>
              </w:rPr>
            </w:pPr>
          </w:p>
        </w:tc>
      </w:tr>
      <w:tr w:rsidR="004E3041" w:rsidRPr="004E3041" w:rsidTr="00895C85">
        <w:trPr>
          <w:trHeight w:val="20"/>
        </w:trPr>
        <w:tc>
          <w:tcPr>
            <w:tcW w:w="785" w:type="dxa"/>
            <w:shd w:val="clear" w:color="auto" w:fill="C6D9F1"/>
          </w:tcPr>
          <w:p w:rsidR="007E059F" w:rsidRPr="004E3041" w:rsidRDefault="007E059F" w:rsidP="00B74377">
            <w:pPr>
              <w:ind w:firstLine="0"/>
              <w:jc w:val="center"/>
              <w:rPr>
                <w:b/>
                <w:sz w:val="24"/>
              </w:rPr>
            </w:pPr>
          </w:p>
        </w:tc>
        <w:tc>
          <w:tcPr>
            <w:tcW w:w="8782" w:type="dxa"/>
            <w:gridSpan w:val="4"/>
            <w:shd w:val="clear" w:color="auto" w:fill="C6D9F1"/>
          </w:tcPr>
          <w:p w:rsidR="007E059F" w:rsidRPr="004E3041" w:rsidRDefault="007E059F" w:rsidP="00B74377">
            <w:pPr>
              <w:ind w:firstLine="0"/>
              <w:jc w:val="center"/>
              <w:rPr>
                <w:b/>
                <w:sz w:val="24"/>
              </w:rPr>
            </w:pPr>
            <w:r w:rsidRPr="004E3041">
              <w:rPr>
                <w:b/>
                <w:sz w:val="24"/>
              </w:rPr>
              <w:t>ПРОЕКТ МЕЖЕВАНИЯ ТЕРРИТОРИИ</w:t>
            </w:r>
          </w:p>
        </w:tc>
      </w:tr>
      <w:tr w:rsidR="004E3041" w:rsidRPr="004E3041" w:rsidTr="00895C85">
        <w:trPr>
          <w:trHeight w:val="20"/>
        </w:trPr>
        <w:tc>
          <w:tcPr>
            <w:tcW w:w="785" w:type="dxa"/>
          </w:tcPr>
          <w:p w:rsidR="007E059F" w:rsidRPr="004E3041" w:rsidRDefault="007E059F" w:rsidP="00B74377">
            <w:pPr>
              <w:ind w:firstLine="0"/>
              <w:rPr>
                <w:sz w:val="20"/>
                <w:szCs w:val="20"/>
              </w:rPr>
            </w:pPr>
            <w:r w:rsidRPr="004E3041">
              <w:rPr>
                <w:sz w:val="20"/>
                <w:szCs w:val="20"/>
              </w:rPr>
              <w:t>Книга, лист</w:t>
            </w:r>
          </w:p>
        </w:tc>
        <w:tc>
          <w:tcPr>
            <w:tcW w:w="5630" w:type="dxa"/>
            <w:vAlign w:val="center"/>
          </w:tcPr>
          <w:p w:rsidR="007E059F" w:rsidRPr="004E3041" w:rsidRDefault="007E059F" w:rsidP="00B74377">
            <w:pPr>
              <w:ind w:firstLine="0"/>
              <w:rPr>
                <w:sz w:val="20"/>
                <w:szCs w:val="20"/>
              </w:rPr>
            </w:pPr>
            <w:r w:rsidRPr="004E3041">
              <w:rPr>
                <w:sz w:val="20"/>
                <w:szCs w:val="20"/>
              </w:rPr>
              <w:t>Наименование, масштаб</w:t>
            </w:r>
          </w:p>
        </w:tc>
        <w:tc>
          <w:tcPr>
            <w:tcW w:w="993" w:type="dxa"/>
            <w:vAlign w:val="center"/>
          </w:tcPr>
          <w:p w:rsidR="007E059F" w:rsidRPr="004E3041" w:rsidRDefault="007E059F" w:rsidP="00B743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E3041">
              <w:rPr>
                <w:sz w:val="20"/>
                <w:szCs w:val="20"/>
              </w:rPr>
              <w:t>Гриф</w:t>
            </w:r>
          </w:p>
          <w:p w:rsidR="007E059F" w:rsidRPr="004E3041" w:rsidRDefault="007E059F" w:rsidP="00B74377">
            <w:pPr>
              <w:ind w:firstLine="0"/>
            </w:pPr>
            <w:r w:rsidRPr="004E3041">
              <w:rPr>
                <w:sz w:val="20"/>
                <w:szCs w:val="20"/>
              </w:rPr>
              <w:t>огр.дост.</w:t>
            </w:r>
          </w:p>
        </w:tc>
        <w:tc>
          <w:tcPr>
            <w:tcW w:w="850" w:type="dxa"/>
            <w:vAlign w:val="center"/>
          </w:tcPr>
          <w:p w:rsidR="007E059F" w:rsidRPr="004E3041" w:rsidRDefault="007E059F" w:rsidP="00B743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E3041">
              <w:rPr>
                <w:sz w:val="20"/>
                <w:szCs w:val="20"/>
              </w:rPr>
              <w:t>Инв.</w:t>
            </w:r>
          </w:p>
          <w:p w:rsidR="007E059F" w:rsidRPr="004E3041" w:rsidRDefault="007E059F" w:rsidP="00B74377">
            <w:pPr>
              <w:ind w:firstLine="0"/>
            </w:pPr>
            <w:r w:rsidRPr="004E3041">
              <w:rPr>
                <w:sz w:val="20"/>
                <w:szCs w:val="20"/>
              </w:rPr>
              <w:t>номер</w:t>
            </w:r>
          </w:p>
        </w:tc>
        <w:tc>
          <w:tcPr>
            <w:tcW w:w="1309" w:type="dxa"/>
            <w:vAlign w:val="center"/>
          </w:tcPr>
          <w:p w:rsidR="007E059F" w:rsidRPr="004E3041" w:rsidRDefault="007E059F" w:rsidP="00B74377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E3041">
              <w:rPr>
                <w:sz w:val="20"/>
                <w:szCs w:val="20"/>
              </w:rPr>
              <w:t>Кол-во</w:t>
            </w:r>
          </w:p>
          <w:p w:rsidR="007E059F" w:rsidRPr="004E3041" w:rsidRDefault="007E059F" w:rsidP="00B74377">
            <w:pPr>
              <w:ind w:firstLine="0"/>
              <w:rPr>
                <w:sz w:val="24"/>
              </w:rPr>
            </w:pPr>
            <w:r w:rsidRPr="004E3041">
              <w:rPr>
                <w:sz w:val="20"/>
                <w:szCs w:val="20"/>
              </w:rPr>
              <w:t>листов</w:t>
            </w:r>
          </w:p>
        </w:tc>
      </w:tr>
      <w:tr w:rsidR="004E3041" w:rsidRPr="004E3041" w:rsidTr="00895C85">
        <w:trPr>
          <w:trHeight w:val="20"/>
        </w:trPr>
        <w:tc>
          <w:tcPr>
            <w:tcW w:w="785" w:type="dxa"/>
          </w:tcPr>
          <w:p w:rsidR="007E059F" w:rsidRPr="004E3041" w:rsidRDefault="007E059F" w:rsidP="00B74377">
            <w:pPr>
              <w:ind w:firstLine="0"/>
              <w:rPr>
                <w:sz w:val="24"/>
              </w:rPr>
            </w:pPr>
          </w:p>
        </w:tc>
        <w:tc>
          <w:tcPr>
            <w:tcW w:w="5630" w:type="dxa"/>
          </w:tcPr>
          <w:p w:rsidR="007E059F" w:rsidRPr="004E3041" w:rsidRDefault="007E059F" w:rsidP="00B74377">
            <w:pPr>
              <w:ind w:firstLine="0"/>
              <w:rPr>
                <w:sz w:val="24"/>
              </w:rPr>
            </w:pPr>
            <w:r w:rsidRPr="004E3041">
              <w:rPr>
                <w:sz w:val="24"/>
              </w:rPr>
              <w:t>Пояснительная записка</w:t>
            </w:r>
            <w:r w:rsidR="001F7C71" w:rsidRPr="004E3041">
              <w:rPr>
                <w:sz w:val="24"/>
              </w:rPr>
              <w:t xml:space="preserve"> проекта межевания</w:t>
            </w:r>
          </w:p>
        </w:tc>
        <w:tc>
          <w:tcPr>
            <w:tcW w:w="993" w:type="dxa"/>
          </w:tcPr>
          <w:p w:rsidR="007E059F" w:rsidRPr="004E3041" w:rsidRDefault="007E059F" w:rsidP="00895C85">
            <w:pPr>
              <w:ind w:firstLine="0"/>
            </w:pPr>
            <w:r w:rsidRPr="004E3041">
              <w:t>н/с</w:t>
            </w:r>
          </w:p>
        </w:tc>
        <w:tc>
          <w:tcPr>
            <w:tcW w:w="850" w:type="dxa"/>
          </w:tcPr>
          <w:p w:rsidR="007E059F" w:rsidRPr="004E3041" w:rsidRDefault="007E059F" w:rsidP="00B74377">
            <w:pPr>
              <w:ind w:firstLine="0"/>
            </w:pPr>
            <w:r w:rsidRPr="004E3041">
              <w:t>29</w:t>
            </w:r>
          </w:p>
        </w:tc>
        <w:tc>
          <w:tcPr>
            <w:tcW w:w="1309" w:type="dxa"/>
          </w:tcPr>
          <w:p w:rsidR="007E059F" w:rsidRPr="004E3041" w:rsidRDefault="007E059F" w:rsidP="00B74377">
            <w:pPr>
              <w:ind w:firstLine="0"/>
              <w:rPr>
                <w:sz w:val="24"/>
              </w:rPr>
            </w:pPr>
            <w:r w:rsidRPr="004E3041">
              <w:rPr>
                <w:sz w:val="24"/>
              </w:rPr>
              <w:t>1 книга</w:t>
            </w:r>
          </w:p>
        </w:tc>
      </w:tr>
      <w:tr w:rsidR="004E3041" w:rsidRPr="004E3041" w:rsidTr="00895C85">
        <w:trPr>
          <w:trHeight w:val="20"/>
        </w:trPr>
        <w:tc>
          <w:tcPr>
            <w:tcW w:w="785" w:type="dxa"/>
          </w:tcPr>
          <w:p w:rsidR="007E059F" w:rsidRPr="004E3041" w:rsidRDefault="007E059F" w:rsidP="00B74377">
            <w:pPr>
              <w:ind w:firstLine="0"/>
              <w:rPr>
                <w:sz w:val="24"/>
              </w:rPr>
            </w:pPr>
            <w:r w:rsidRPr="004E3041">
              <w:rPr>
                <w:sz w:val="24"/>
              </w:rPr>
              <w:t>13.</w:t>
            </w:r>
          </w:p>
        </w:tc>
        <w:tc>
          <w:tcPr>
            <w:tcW w:w="5630" w:type="dxa"/>
          </w:tcPr>
          <w:p w:rsidR="007E059F" w:rsidRPr="004E3041" w:rsidRDefault="007E059F" w:rsidP="00B74377">
            <w:pPr>
              <w:ind w:firstLine="0"/>
              <w:rPr>
                <w:sz w:val="24"/>
              </w:rPr>
            </w:pPr>
            <w:r w:rsidRPr="004E3041">
              <w:rPr>
                <w:sz w:val="24"/>
              </w:rPr>
              <w:t xml:space="preserve">Чертеж  межевания территории. (Материалы по обоснованию). М 1: 2000 </w:t>
            </w:r>
          </w:p>
        </w:tc>
        <w:tc>
          <w:tcPr>
            <w:tcW w:w="993" w:type="dxa"/>
          </w:tcPr>
          <w:p w:rsidR="007E059F" w:rsidRPr="004E3041" w:rsidRDefault="007E059F" w:rsidP="00B74377">
            <w:pPr>
              <w:ind w:firstLine="0"/>
            </w:pPr>
            <w:r w:rsidRPr="004E3041">
              <w:t>н/с</w:t>
            </w:r>
          </w:p>
        </w:tc>
        <w:tc>
          <w:tcPr>
            <w:tcW w:w="850" w:type="dxa"/>
          </w:tcPr>
          <w:p w:rsidR="007E059F" w:rsidRPr="004E3041" w:rsidRDefault="007E059F" w:rsidP="00B74377">
            <w:pPr>
              <w:ind w:firstLine="0"/>
            </w:pPr>
            <w:r w:rsidRPr="004E3041">
              <w:t>30</w:t>
            </w:r>
          </w:p>
        </w:tc>
        <w:tc>
          <w:tcPr>
            <w:tcW w:w="1309" w:type="dxa"/>
          </w:tcPr>
          <w:p w:rsidR="007E059F" w:rsidRPr="004E3041" w:rsidRDefault="007E059F" w:rsidP="00B74377">
            <w:pPr>
              <w:ind w:firstLine="0"/>
              <w:rPr>
                <w:sz w:val="24"/>
              </w:rPr>
            </w:pPr>
            <w:r w:rsidRPr="004E3041">
              <w:rPr>
                <w:sz w:val="24"/>
              </w:rPr>
              <w:t>1 лист</w:t>
            </w:r>
          </w:p>
        </w:tc>
      </w:tr>
      <w:tr w:rsidR="004E3041" w:rsidRPr="004E3041" w:rsidTr="00895C85">
        <w:trPr>
          <w:trHeight w:val="20"/>
        </w:trPr>
        <w:tc>
          <w:tcPr>
            <w:tcW w:w="785" w:type="dxa"/>
          </w:tcPr>
          <w:p w:rsidR="007E059F" w:rsidRPr="004E3041" w:rsidRDefault="007E059F" w:rsidP="00B74377">
            <w:pPr>
              <w:ind w:firstLine="0"/>
              <w:rPr>
                <w:sz w:val="24"/>
              </w:rPr>
            </w:pPr>
            <w:r w:rsidRPr="004E3041">
              <w:rPr>
                <w:sz w:val="24"/>
              </w:rPr>
              <w:t>14.</w:t>
            </w:r>
          </w:p>
        </w:tc>
        <w:tc>
          <w:tcPr>
            <w:tcW w:w="5630" w:type="dxa"/>
          </w:tcPr>
          <w:p w:rsidR="007E059F" w:rsidRPr="004E3041" w:rsidRDefault="007E059F" w:rsidP="00B74377">
            <w:pPr>
              <w:ind w:firstLine="0"/>
              <w:rPr>
                <w:sz w:val="24"/>
              </w:rPr>
            </w:pPr>
            <w:r w:rsidRPr="004E3041">
              <w:rPr>
                <w:sz w:val="24"/>
              </w:rPr>
              <w:t>Чертеж  межевания территории, М 1: 2000</w:t>
            </w:r>
          </w:p>
        </w:tc>
        <w:tc>
          <w:tcPr>
            <w:tcW w:w="993" w:type="dxa"/>
          </w:tcPr>
          <w:p w:rsidR="007E059F" w:rsidRPr="004E3041" w:rsidRDefault="007E059F" w:rsidP="00B74377">
            <w:pPr>
              <w:ind w:firstLine="0"/>
            </w:pPr>
            <w:r w:rsidRPr="004E3041">
              <w:t>н/с</w:t>
            </w:r>
          </w:p>
        </w:tc>
        <w:tc>
          <w:tcPr>
            <w:tcW w:w="850" w:type="dxa"/>
          </w:tcPr>
          <w:p w:rsidR="007E059F" w:rsidRPr="004E3041" w:rsidRDefault="007E059F" w:rsidP="00B74377">
            <w:pPr>
              <w:ind w:firstLine="0"/>
            </w:pPr>
            <w:r w:rsidRPr="004E3041">
              <w:t>31</w:t>
            </w:r>
          </w:p>
        </w:tc>
        <w:tc>
          <w:tcPr>
            <w:tcW w:w="1309" w:type="dxa"/>
          </w:tcPr>
          <w:p w:rsidR="007E059F" w:rsidRPr="004E3041" w:rsidRDefault="007E059F" w:rsidP="00B74377">
            <w:pPr>
              <w:ind w:firstLine="0"/>
              <w:rPr>
                <w:sz w:val="24"/>
              </w:rPr>
            </w:pPr>
            <w:r w:rsidRPr="004E3041">
              <w:rPr>
                <w:sz w:val="24"/>
              </w:rPr>
              <w:t>1 лист</w:t>
            </w:r>
          </w:p>
        </w:tc>
      </w:tr>
    </w:tbl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 w:rsidP="00E230DC">
      <w:pPr>
        <w:ind w:left="567" w:firstLine="0"/>
        <w:jc w:val="center"/>
        <w:rPr>
          <w:b/>
        </w:rPr>
      </w:pPr>
      <w:r w:rsidRPr="000754E9">
        <w:rPr>
          <w:b/>
        </w:rPr>
        <w:t>СОДЕРЖАНИЕ</w:t>
      </w:r>
    </w:p>
    <w:p w:rsidR="007E059F" w:rsidRDefault="007E059F" w:rsidP="00E230DC">
      <w:pPr>
        <w:ind w:left="567" w:firstLine="0"/>
        <w:jc w:val="center"/>
        <w:rPr>
          <w:b/>
        </w:rPr>
      </w:pPr>
    </w:p>
    <w:p w:rsidR="007E059F" w:rsidRDefault="007E059F" w:rsidP="00E80596">
      <w:pPr>
        <w:pStyle w:val="a5"/>
        <w:numPr>
          <w:ilvl w:val="0"/>
          <w:numId w:val="5"/>
        </w:numPr>
        <w:jc w:val="both"/>
      </w:pPr>
      <w:r w:rsidRPr="00895C85">
        <w:t xml:space="preserve">Общие </w:t>
      </w:r>
      <w:r>
        <w:t>сведения…………………………………………………………….5</w:t>
      </w:r>
    </w:p>
    <w:p w:rsidR="007E059F" w:rsidRPr="00895C85" w:rsidRDefault="007E059F" w:rsidP="00E80596">
      <w:pPr>
        <w:pStyle w:val="a5"/>
        <w:numPr>
          <w:ilvl w:val="0"/>
          <w:numId w:val="5"/>
        </w:numPr>
        <w:jc w:val="both"/>
      </w:pPr>
      <w:r w:rsidRPr="00895C85">
        <w:rPr>
          <w:color w:val="333333"/>
        </w:rPr>
        <w:t>Перечень и сведения о площади образуемых земельных участков, в том числе возможные способы их образования</w:t>
      </w:r>
      <w:r>
        <w:rPr>
          <w:color w:val="333333"/>
        </w:rPr>
        <w:t>……………………………….1</w:t>
      </w:r>
      <w:r w:rsidR="004E3041">
        <w:rPr>
          <w:color w:val="333333"/>
        </w:rPr>
        <w:t>3</w:t>
      </w:r>
    </w:p>
    <w:p w:rsidR="007E059F" w:rsidRPr="00E04BBB" w:rsidRDefault="007E059F" w:rsidP="00E80596">
      <w:pPr>
        <w:pStyle w:val="a5"/>
        <w:numPr>
          <w:ilvl w:val="0"/>
          <w:numId w:val="5"/>
        </w:numPr>
        <w:jc w:val="both"/>
      </w:pPr>
      <w:r>
        <w:rPr>
          <w:color w:val="333333"/>
        </w:rPr>
        <w:t>П</w:t>
      </w:r>
      <w:r w:rsidRPr="00895C85">
        <w:rPr>
          <w:color w:val="333333"/>
        </w:rPr>
        <w:t>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r>
        <w:rPr>
          <w:color w:val="333333"/>
        </w:rPr>
        <w:t>………………………………………………………………………….</w:t>
      </w:r>
      <w:r w:rsidR="004E3041">
        <w:rPr>
          <w:color w:val="333333"/>
        </w:rPr>
        <w:t>69</w:t>
      </w:r>
    </w:p>
    <w:p w:rsidR="007E059F" w:rsidRPr="00E04BBB" w:rsidRDefault="007E059F" w:rsidP="00E04BBB">
      <w:pPr>
        <w:pStyle w:val="a5"/>
        <w:numPr>
          <w:ilvl w:val="0"/>
          <w:numId w:val="5"/>
        </w:numPr>
        <w:tabs>
          <w:tab w:val="left" w:pos="851"/>
        </w:tabs>
        <w:jc w:val="both"/>
        <w:rPr>
          <w:sz w:val="24"/>
        </w:rPr>
      </w:pPr>
      <w:r>
        <w:rPr>
          <w:sz w:val="24"/>
        </w:rPr>
        <w:t xml:space="preserve"> </w:t>
      </w:r>
      <w:r w:rsidRPr="00E04BBB">
        <w:rPr>
          <w:sz w:val="24"/>
        </w:rPr>
        <w:t>Вид разрешенного использования образуемых земельных участков в соответствии с проектом планировки территории</w:t>
      </w:r>
      <w:r>
        <w:rPr>
          <w:sz w:val="24"/>
        </w:rPr>
        <w:t>…………………………</w:t>
      </w:r>
      <w:r w:rsidR="004E3041">
        <w:rPr>
          <w:sz w:val="24"/>
        </w:rPr>
        <w:t>………………</w:t>
      </w:r>
      <w:r>
        <w:rPr>
          <w:sz w:val="24"/>
        </w:rPr>
        <w:t>……</w:t>
      </w:r>
      <w:r w:rsidR="004E3041">
        <w:rPr>
          <w:sz w:val="24"/>
        </w:rPr>
        <w:t>70</w:t>
      </w:r>
    </w:p>
    <w:p w:rsidR="007E059F" w:rsidRPr="00895C85" w:rsidRDefault="007E059F" w:rsidP="00E04BBB">
      <w:pPr>
        <w:pStyle w:val="a5"/>
        <w:ind w:left="927" w:firstLine="0"/>
        <w:jc w:val="both"/>
      </w:pPr>
    </w:p>
    <w:p w:rsidR="007E059F" w:rsidRPr="00895C85" w:rsidRDefault="007E059F" w:rsidP="00E80596">
      <w:pPr>
        <w:pStyle w:val="a5"/>
        <w:numPr>
          <w:ilvl w:val="0"/>
          <w:numId w:val="5"/>
        </w:numPr>
        <w:jc w:val="both"/>
      </w:pPr>
      <w:r>
        <w:rPr>
          <w:color w:val="333333"/>
        </w:rPr>
        <w:t>Ц</w:t>
      </w:r>
      <w:r w:rsidRPr="00895C85">
        <w:rPr>
          <w:color w:val="333333"/>
        </w:rPr>
        <w:t>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  <w:r>
        <w:rPr>
          <w:color w:val="333333"/>
        </w:rPr>
        <w:t>…………………………………………………………………….7</w:t>
      </w:r>
      <w:r w:rsidR="004E3041">
        <w:rPr>
          <w:color w:val="333333"/>
        </w:rPr>
        <w:t>0</w:t>
      </w:r>
    </w:p>
    <w:p w:rsidR="007E059F" w:rsidRPr="00121DCB" w:rsidRDefault="007E059F" w:rsidP="00E80596">
      <w:pPr>
        <w:pStyle w:val="a5"/>
        <w:numPr>
          <w:ilvl w:val="0"/>
          <w:numId w:val="5"/>
        </w:numPr>
        <w:jc w:val="both"/>
      </w:pPr>
      <w:r>
        <w:rPr>
          <w:color w:val="333333"/>
        </w:rPr>
        <w:t>С</w:t>
      </w:r>
      <w:r w:rsidRPr="00895C85">
        <w:rPr>
          <w:color w:val="333333"/>
        </w:rPr>
        <w:t>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r>
        <w:rPr>
          <w:color w:val="333333"/>
        </w:rPr>
        <w:t>………………………………..7</w:t>
      </w:r>
      <w:r w:rsidR="004E3041">
        <w:rPr>
          <w:color w:val="333333"/>
        </w:rPr>
        <w:t>1</w:t>
      </w:r>
    </w:p>
    <w:p w:rsidR="007E059F" w:rsidRPr="00895C85" w:rsidRDefault="007E059F" w:rsidP="00E04BBB">
      <w:pPr>
        <w:pStyle w:val="a5"/>
        <w:ind w:left="927" w:firstLine="0"/>
        <w:jc w:val="both"/>
      </w:pPr>
    </w:p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 w:rsidP="00895C85">
      <w:pPr>
        <w:pStyle w:val="a5"/>
        <w:numPr>
          <w:ilvl w:val="0"/>
          <w:numId w:val="6"/>
        </w:numPr>
        <w:jc w:val="center"/>
        <w:rPr>
          <w:b/>
        </w:rPr>
      </w:pPr>
      <w:r w:rsidRPr="00895C85">
        <w:rPr>
          <w:b/>
        </w:rPr>
        <w:t>Общие сведения</w:t>
      </w:r>
    </w:p>
    <w:p w:rsidR="007E059F" w:rsidRDefault="007E059F"/>
    <w:p w:rsidR="001F7C71" w:rsidRPr="007D0437" w:rsidRDefault="001F7C71" w:rsidP="001F7C71">
      <w:pPr>
        <w:spacing w:line="240" w:lineRule="auto"/>
        <w:rPr>
          <w:color w:val="000000"/>
          <w:szCs w:val="26"/>
        </w:rPr>
      </w:pPr>
      <w:bookmarkStart w:id="2" w:name="_Hlk533700246"/>
      <w:r w:rsidRPr="007D0437">
        <w:rPr>
          <w:color w:val="000000"/>
          <w:szCs w:val="26"/>
        </w:rPr>
        <w:t>Задачами проекта является изменение границ земельных участков в целях увеличения их количества (второй этап освоения территории</w:t>
      </w:r>
      <w:r>
        <w:rPr>
          <w:color w:val="000000"/>
          <w:szCs w:val="26"/>
        </w:rPr>
        <w:t xml:space="preserve"> - в границах улиц Крымская (ул.Центральная в соответствии с проектом планировки территории) – Медальная (ул.Западная (усл.) в соответствии с проектом планировки территории – Турнирная - Игровая</w:t>
      </w:r>
      <w:r w:rsidRPr="007D0437">
        <w:rPr>
          <w:color w:val="000000"/>
          <w:szCs w:val="26"/>
        </w:rPr>
        <w:t>).</w:t>
      </w:r>
    </w:p>
    <w:bookmarkEnd w:id="2"/>
    <w:p w:rsidR="007E059F" w:rsidRPr="00A613F7" w:rsidRDefault="007E059F" w:rsidP="00227340">
      <w:pPr>
        <w:spacing w:line="240" w:lineRule="auto"/>
        <w:ind w:firstLine="0"/>
        <w:rPr>
          <w:color w:val="000000"/>
          <w:szCs w:val="26"/>
        </w:rPr>
      </w:pPr>
    </w:p>
    <w:p w:rsidR="00A613F7" w:rsidRPr="007D0437" w:rsidRDefault="00A613F7" w:rsidP="00A613F7">
      <w:pPr>
        <w:rPr>
          <w:b/>
        </w:rPr>
      </w:pPr>
      <w:bookmarkStart w:id="3" w:name="_Hlk533700194"/>
      <w:r w:rsidRPr="007D0437">
        <w:rPr>
          <w:b/>
        </w:rPr>
        <w:t xml:space="preserve">Основанием для разработки </w:t>
      </w:r>
      <w:r>
        <w:rPr>
          <w:b/>
        </w:rPr>
        <w:t xml:space="preserve">проекта изменений в </w:t>
      </w:r>
      <w:r w:rsidRPr="007D0437">
        <w:rPr>
          <w:b/>
        </w:rPr>
        <w:t>документаци</w:t>
      </w:r>
      <w:r>
        <w:rPr>
          <w:b/>
        </w:rPr>
        <w:t>ю</w:t>
      </w:r>
      <w:r w:rsidRPr="007D0437">
        <w:rPr>
          <w:b/>
        </w:rPr>
        <w:t xml:space="preserve"> по планировке территории является:</w:t>
      </w:r>
    </w:p>
    <w:p w:rsidR="00A613F7" w:rsidRPr="007D0437" w:rsidRDefault="00A613F7" w:rsidP="00A613F7">
      <w:pPr>
        <w:numPr>
          <w:ilvl w:val="0"/>
          <w:numId w:val="7"/>
        </w:numPr>
        <w:tabs>
          <w:tab w:val="left" w:pos="1134"/>
        </w:tabs>
        <w:ind w:left="0" w:firstLine="567"/>
      </w:pPr>
      <w:r w:rsidRPr="007D0437">
        <w:t>Постановление администрации Березовского городского округа от 04.09.2018 № 707 «О подготовке проекта изменений в проект планировки и проект межевания территории жилого района «Центральный» п.Монетного Березовского городского округа».</w:t>
      </w:r>
    </w:p>
    <w:bookmarkEnd w:id="3"/>
    <w:p w:rsidR="00A613F7" w:rsidRPr="007D0437" w:rsidRDefault="00A613F7" w:rsidP="00A613F7">
      <w:pPr>
        <w:rPr>
          <w:b/>
        </w:rPr>
      </w:pPr>
      <w:r w:rsidRPr="007D0437">
        <w:rPr>
          <w:b/>
        </w:rPr>
        <w:t>При разработке Проекта планировки учтен</w:t>
      </w:r>
      <w:r>
        <w:rPr>
          <w:b/>
        </w:rPr>
        <w:t>а ранее разработанная градострои</w:t>
      </w:r>
      <w:r w:rsidRPr="007D0437">
        <w:rPr>
          <w:b/>
        </w:rPr>
        <w:t>тельная документация:</w:t>
      </w:r>
    </w:p>
    <w:p w:rsidR="00A613F7" w:rsidRPr="007D0437" w:rsidRDefault="00A613F7" w:rsidP="00A613F7">
      <w:pPr>
        <w:jc w:val="both"/>
        <w:rPr>
          <w:sz w:val="24"/>
        </w:rPr>
      </w:pPr>
      <w:bookmarkStart w:id="4" w:name="_Hlk533700281"/>
      <w:r w:rsidRPr="007D0437">
        <w:t>-  Генеральный план Березовского городского округа, в действующей редакции (утвержден решением Думы Березовского городского округа от 27.12.2012 №20, с учётом изменений, внесённых решением Думы Березовского городского округа от 25.12.2014 №203);</w:t>
      </w:r>
    </w:p>
    <w:p w:rsidR="00A613F7" w:rsidRPr="007D0437" w:rsidRDefault="00A613F7" w:rsidP="00A613F7">
      <w:pPr>
        <w:jc w:val="both"/>
      </w:pPr>
      <w:r w:rsidRPr="007D0437">
        <w:t>- Генеральный план Березовского городского округа Свердловской области в отношении п.Монетного, утвержденный решением Думы Березовского городского округа  от 24.10.2013 №94;</w:t>
      </w:r>
    </w:p>
    <w:p w:rsidR="00A613F7" w:rsidRPr="007D0437" w:rsidRDefault="00A613F7" w:rsidP="00A613F7">
      <w:pPr>
        <w:jc w:val="both"/>
      </w:pPr>
      <w:r w:rsidRPr="007D0437">
        <w:t>-  Правила землепользования и застройки Березовского городского округа, в действующей редакции (утверждены решением Думы Березовского городского округа от 22.12.2016 №33, с учетом изменений, внесенных решениями Думы Березовского городского округа от 25.08.2017 №85, от 28.06.2018 №149);</w:t>
      </w:r>
    </w:p>
    <w:p w:rsidR="00A613F7" w:rsidRPr="007D0437" w:rsidRDefault="00A613F7" w:rsidP="00A613F7">
      <w:pPr>
        <w:jc w:val="both"/>
      </w:pPr>
      <w:r w:rsidRPr="007D0437">
        <w:t xml:space="preserve">  -   Проект планировки и проект межевания территории жилого района «Центральный» п.Монетного Березовского городского округа, в действующей редакции (утвержден постановлением администрации Березовского городского округа от 11.11.2014 №625-1, в редакции от 27.07.2015 №417).</w:t>
      </w:r>
    </w:p>
    <w:bookmarkEnd w:id="4"/>
    <w:p w:rsidR="00A613F7" w:rsidRDefault="00A613F7" w:rsidP="00A613F7">
      <w:pPr>
        <w:pStyle w:val="20"/>
        <w:spacing w:before="0" w:after="0"/>
      </w:pPr>
    </w:p>
    <w:p w:rsidR="007E059F" w:rsidRPr="00943265" w:rsidRDefault="007E059F" w:rsidP="00227340">
      <w:pPr>
        <w:jc w:val="both"/>
        <w:rPr>
          <w:color w:val="4472C4"/>
        </w:rPr>
      </w:pPr>
    </w:p>
    <w:p w:rsidR="007E059F" w:rsidRPr="00E80596" w:rsidRDefault="007E059F" w:rsidP="00227340">
      <w:pPr>
        <w:rPr>
          <w:b/>
        </w:rPr>
      </w:pPr>
      <w:r>
        <w:rPr>
          <w:highlight w:val="yellow"/>
        </w:rPr>
        <w:br w:type="page"/>
      </w:r>
    </w:p>
    <w:p w:rsidR="007E059F" w:rsidRPr="00E04BBB" w:rsidRDefault="007E059F" w:rsidP="00E04BBB">
      <w:pPr>
        <w:pStyle w:val="a5"/>
        <w:numPr>
          <w:ilvl w:val="1"/>
          <w:numId w:val="33"/>
        </w:numPr>
        <w:spacing w:line="300" w:lineRule="atLeast"/>
        <w:jc w:val="center"/>
        <w:rPr>
          <w:b/>
          <w:color w:val="333333"/>
          <w:sz w:val="24"/>
        </w:rPr>
      </w:pPr>
      <w:bookmarkStart w:id="5" w:name="dst1398"/>
      <w:bookmarkEnd w:id="5"/>
      <w:r w:rsidRPr="00E04BBB">
        <w:rPr>
          <w:b/>
          <w:color w:val="333333"/>
          <w:sz w:val="24"/>
        </w:rPr>
        <w:lastRenderedPageBreak/>
        <w:t>Цели и задачи проекта межевания</w:t>
      </w:r>
    </w:p>
    <w:p w:rsidR="007E059F" w:rsidRPr="00E80596" w:rsidRDefault="007E059F" w:rsidP="00E80596">
      <w:pPr>
        <w:spacing w:line="300" w:lineRule="atLeast"/>
        <w:ind w:firstLine="540"/>
        <w:jc w:val="center"/>
        <w:rPr>
          <w:b/>
          <w:color w:val="333333"/>
          <w:sz w:val="24"/>
        </w:rPr>
      </w:pPr>
    </w:p>
    <w:p w:rsidR="007E059F" w:rsidRPr="00950836" w:rsidRDefault="00A613F7" w:rsidP="00A613F7">
      <w:pPr>
        <w:autoSpaceDE w:val="0"/>
        <w:autoSpaceDN w:val="0"/>
        <w:adjustRightInd w:val="0"/>
        <w:ind w:firstLine="0"/>
        <w:jc w:val="both"/>
        <w:outlineLvl w:val="1"/>
        <w:rPr>
          <w:sz w:val="24"/>
        </w:rPr>
      </w:pPr>
      <w:r>
        <w:t>О</w:t>
      </w:r>
      <w:r w:rsidR="007E059F" w:rsidRPr="00950836">
        <w:t xml:space="preserve">пределения местоположения границ образуемых </w:t>
      </w:r>
      <w:r>
        <w:t>и изменяемых земельных участков.</w:t>
      </w:r>
    </w:p>
    <w:p w:rsidR="007E059F" w:rsidRDefault="007E059F">
      <w:bookmarkStart w:id="6" w:name="P1675"/>
      <w:bookmarkEnd w:id="6"/>
    </w:p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 w:rsidP="00B74377">
      <w:pPr>
        <w:tabs>
          <w:tab w:val="left" w:pos="851"/>
        </w:tabs>
        <w:jc w:val="center"/>
        <w:rPr>
          <w:b/>
        </w:rPr>
        <w:sectPr w:rsidR="007E059F" w:rsidSect="00B74377">
          <w:footerReference w:type="even" r:id="rId7"/>
          <w:footerReference w:type="default" r:id="rId8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7E059F" w:rsidRDefault="007E059F" w:rsidP="00B74377">
      <w:pPr>
        <w:tabs>
          <w:tab w:val="left" w:pos="851"/>
        </w:tabs>
        <w:jc w:val="center"/>
        <w:rPr>
          <w:b/>
        </w:rPr>
      </w:pPr>
    </w:p>
    <w:p w:rsidR="007E059F" w:rsidRPr="00121DCB" w:rsidRDefault="007E059F" w:rsidP="00E04BBB">
      <w:pPr>
        <w:pStyle w:val="a5"/>
        <w:numPr>
          <w:ilvl w:val="1"/>
          <w:numId w:val="33"/>
        </w:numPr>
        <w:rPr>
          <w:b/>
          <w:sz w:val="24"/>
          <w:lang w:eastAsia="en-US"/>
        </w:rPr>
      </w:pPr>
      <w:r w:rsidRPr="00121DCB">
        <w:rPr>
          <w:b/>
          <w:lang w:eastAsia="en-US"/>
        </w:rPr>
        <w:t>Ведомость существующих (исходных)</w:t>
      </w:r>
      <w:r w:rsidR="002B0550">
        <w:rPr>
          <w:b/>
          <w:lang w:eastAsia="en-US"/>
        </w:rPr>
        <w:t xml:space="preserve"> </w:t>
      </w:r>
      <w:r w:rsidRPr="00121DCB">
        <w:rPr>
          <w:b/>
          <w:lang w:eastAsia="en-US"/>
        </w:rPr>
        <w:t xml:space="preserve">земельных участков в границах разработки проекта межевания территории </w:t>
      </w:r>
      <w:r w:rsidR="002B0550">
        <w:rPr>
          <w:b/>
          <w:lang w:eastAsia="en-US"/>
        </w:rPr>
        <w:t>(второй этап освоения территории)</w:t>
      </w:r>
    </w:p>
    <w:p w:rsidR="007E059F" w:rsidRDefault="007E059F" w:rsidP="00B74377">
      <w:pPr>
        <w:pStyle w:val="Style4"/>
        <w:widowControl/>
        <w:spacing w:line="240" w:lineRule="auto"/>
        <w:ind w:firstLine="709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Таблица № 1.2.1</w:t>
      </w:r>
    </w:p>
    <w:p w:rsidR="007E059F" w:rsidRDefault="007E059F"/>
    <w:tbl>
      <w:tblPr>
        <w:tblW w:w="14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54"/>
        <w:gridCol w:w="818"/>
        <w:gridCol w:w="2126"/>
        <w:gridCol w:w="1308"/>
        <w:gridCol w:w="1134"/>
        <w:gridCol w:w="1418"/>
        <w:gridCol w:w="1984"/>
        <w:gridCol w:w="1701"/>
        <w:gridCol w:w="1985"/>
      </w:tblGrid>
      <w:tr w:rsidR="007E059F" w:rsidTr="004E3041">
        <w:trPr>
          <w:trHeight w:val="677"/>
        </w:trPr>
        <w:tc>
          <w:tcPr>
            <w:tcW w:w="2154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Категория земель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Зона по ПЗЗ</w:t>
            </w:r>
          </w:p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(код)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КН земельного участка</w:t>
            </w:r>
          </w:p>
        </w:tc>
        <w:tc>
          <w:tcPr>
            <w:tcW w:w="1308" w:type="dxa"/>
          </w:tcPr>
          <w:p w:rsidR="007E059F" w:rsidRDefault="007E059F" w:rsidP="00A613F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 разрешенного использования по сведениям </w:t>
            </w:r>
            <w:r w:rsidR="00A613F7">
              <w:rPr>
                <w:b/>
                <w:sz w:val="20"/>
                <w:szCs w:val="20"/>
              </w:rPr>
              <w:t>ЕГРН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разрешенного использования по ПЗЗ</w:t>
            </w:r>
          </w:p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Площадь участка, кв.м.</w:t>
            </w:r>
          </w:p>
        </w:tc>
        <w:tc>
          <w:tcPr>
            <w:tcW w:w="1984" w:type="dxa"/>
          </w:tcPr>
          <w:p w:rsidR="007E059F" w:rsidRDefault="007E059F" w:rsidP="002B0550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Обременения , ограничения , площадь зон ограничения , кв.м. </w:t>
            </w:r>
          </w:p>
        </w:tc>
        <w:tc>
          <w:tcPr>
            <w:tcW w:w="1701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 земельного участка</w:t>
            </w:r>
          </w:p>
          <w:p w:rsidR="007E059F" w:rsidRDefault="007E059F" w:rsidP="00B74377">
            <w:pPr>
              <w:pStyle w:val="6"/>
              <w:ind w:firstLine="0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Сведения о правах</w:t>
            </w:r>
          </w:p>
        </w:tc>
      </w:tr>
      <w:tr w:rsidR="007E059F" w:rsidTr="004E3041">
        <w:tc>
          <w:tcPr>
            <w:tcW w:w="215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  <w:r w:rsidRPr="00510CF1">
              <w:rPr>
                <w:sz w:val="20"/>
                <w:szCs w:val="20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</w:t>
            </w:r>
            <w:r>
              <w:rPr>
                <w:sz w:val="20"/>
                <w:szCs w:val="20"/>
              </w:rPr>
              <w:t>ного назначения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Т-2</w:t>
            </w:r>
          </w:p>
        </w:tc>
        <w:tc>
          <w:tcPr>
            <w:tcW w:w="2126" w:type="dxa"/>
          </w:tcPr>
          <w:p w:rsidR="007E059F" w:rsidRPr="002B0550" w:rsidRDefault="007E059F" w:rsidP="00B34208">
            <w:pPr>
              <w:spacing w:line="240" w:lineRule="auto"/>
              <w:ind w:firstLine="0"/>
              <w:rPr>
                <w:rFonts w:ascii="Calibri" w:hAnsi="Calibri" w:cs="Calibri"/>
                <w:b/>
                <w:sz w:val="21"/>
                <w:szCs w:val="21"/>
              </w:rPr>
            </w:pPr>
            <w:r w:rsidRPr="002B0550">
              <w:rPr>
                <w:rFonts w:ascii="Calibri" w:hAnsi="Calibri" w:cs="Calibri"/>
                <w:b/>
                <w:sz w:val="21"/>
                <w:szCs w:val="21"/>
              </w:rPr>
              <w:t>66:35:0201001:77</w:t>
            </w:r>
          </w:p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  <w:r w:rsidRPr="00510CF1">
              <w:rPr>
                <w:sz w:val="20"/>
                <w:szCs w:val="20"/>
              </w:rPr>
              <w:t>для нужд железнодорожного транспорта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418 018</w:t>
            </w:r>
            <w:r w:rsidRPr="009959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Водоохранная зона</w:t>
            </w:r>
          </w:p>
        </w:tc>
        <w:tc>
          <w:tcPr>
            <w:tcW w:w="1701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  <w:r w:rsidRPr="00510CF1">
              <w:rPr>
                <w:sz w:val="20"/>
                <w:szCs w:val="20"/>
              </w:rPr>
              <w:t>обл. Свердловская, г. Березовский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  <w:r w:rsidRPr="00510CF1">
              <w:rPr>
                <w:sz w:val="20"/>
                <w:szCs w:val="20"/>
              </w:rPr>
              <w:t xml:space="preserve">Земли промышленности, энергетики, транспорта, связи, радиовещания, </w:t>
            </w:r>
            <w:r w:rsidRPr="00510CF1">
              <w:rPr>
                <w:sz w:val="20"/>
                <w:szCs w:val="20"/>
              </w:rPr>
              <w:lastRenderedPageBreak/>
              <w:t>телевидения, информатики, земли для обеспечения космической деятельности, земли обороны, безопасности и земли иного специаль</w:t>
            </w:r>
            <w:r>
              <w:rPr>
                <w:sz w:val="20"/>
                <w:szCs w:val="20"/>
              </w:rPr>
              <w:t>ного назначения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7E059F" w:rsidRPr="009959BF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66:35:0201001:69</w:t>
            </w:r>
          </w:p>
        </w:tc>
        <w:tc>
          <w:tcPr>
            <w:tcW w:w="1308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  <w:r w:rsidRPr="00510CF1">
              <w:rPr>
                <w:sz w:val="20"/>
                <w:szCs w:val="20"/>
              </w:rPr>
              <w:t>Для размещения газопроводов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Pr="009959BF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6 784</w:t>
            </w:r>
          </w:p>
        </w:tc>
        <w:tc>
          <w:tcPr>
            <w:tcW w:w="198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Санитарно-защитная зона проект, </w:t>
            </w:r>
            <w:r w:rsidRPr="009F77D2">
              <w:rPr>
                <w:sz w:val="20"/>
                <w:szCs w:val="20"/>
              </w:rPr>
              <w:t>Охранные зоны сетей электроснабжения</w:t>
            </w:r>
          </w:p>
        </w:tc>
        <w:tc>
          <w:tcPr>
            <w:tcW w:w="1701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 w:rsidRPr="00510CF1">
              <w:rPr>
                <w:sz w:val="20"/>
                <w:szCs w:val="20"/>
              </w:rPr>
              <w:t>обл. Свердловская, г. Березовский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lastRenderedPageBreak/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66:35:0201001:1367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1000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г.Березовский, п.Монетный, ул.Сочинская, 38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66:35:0201001:1373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1000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 ул. Сочинская, 36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66:35:0201001:1368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1000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 ул. Сочинская, 34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66:35:0201001:1361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 xml:space="preserve">Для индивидуального </w:t>
            </w:r>
            <w:r>
              <w:rPr>
                <w:rFonts w:ascii="Calibri" w:hAnsi="Calibri" w:cs="Calibri"/>
                <w:color w:val="333333"/>
                <w:sz w:val="18"/>
                <w:szCs w:val="18"/>
              </w:rPr>
              <w:lastRenderedPageBreak/>
              <w:t>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1266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 xml:space="preserve">Свердловская область, </w:t>
            </w:r>
            <w:r w:rsidRPr="00654ADD">
              <w:rPr>
                <w:color w:val="333333"/>
                <w:sz w:val="20"/>
                <w:szCs w:val="18"/>
              </w:rPr>
              <w:lastRenderedPageBreak/>
              <w:t>Березовский городской округ, г. Березовский, п. Монетный, ул. Сочинская, 32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lastRenderedPageBreak/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66:35:0201001:1374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1272</w:t>
            </w:r>
          </w:p>
        </w:tc>
        <w:tc>
          <w:tcPr>
            <w:tcW w:w="198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Охранная зона гидроэнергетических объектов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г.Березовский, п.Монетный, пер.Болельщиков, 1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66:35:0201001:1377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1053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г.Березовский, п.Монетный, пер.Болельщиков, 3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66:35:0201001:1371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1052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г.Березовский, п.Монетный, пер.Болельщиков, 5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66:35:0201001:1365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 xml:space="preserve">Для индивидуального </w:t>
            </w:r>
            <w:r>
              <w:rPr>
                <w:rFonts w:ascii="Calibri" w:hAnsi="Calibri" w:cs="Calibri"/>
                <w:color w:val="333333"/>
                <w:sz w:val="18"/>
                <w:szCs w:val="18"/>
              </w:rPr>
              <w:lastRenderedPageBreak/>
              <w:t>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1051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</w:t>
            </w:r>
            <w:r w:rsidRPr="009F77D2">
              <w:rPr>
                <w:sz w:val="20"/>
                <w:szCs w:val="20"/>
              </w:rPr>
              <w:lastRenderedPageBreak/>
              <w:t>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sz w:val="20"/>
                <w:szCs w:val="20"/>
              </w:rPr>
              <w:lastRenderedPageBreak/>
              <w:t>п. Монетный, пер. Болельщиков,7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lastRenderedPageBreak/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66:35:0201001:1366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1052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 пер. Болельщиков, 4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66:35:0201001:1372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1052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 xml:space="preserve">Свердловская область, Березовский городской округ, г. Березовский, п. Монетный, пер. Болельщиков, 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66:35:0201001:1363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1113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Монетный,. ул.Кубковая, 14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66:35:0201001:1378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1111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lastRenderedPageBreak/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lastRenderedPageBreak/>
              <w:t xml:space="preserve">Свердловская область, Березовский городской округ, </w:t>
            </w:r>
            <w:r w:rsidRPr="00654ADD">
              <w:rPr>
                <w:color w:val="333333"/>
                <w:sz w:val="20"/>
                <w:szCs w:val="18"/>
              </w:rPr>
              <w:lastRenderedPageBreak/>
              <w:t>г. Березовский, п. Монетный, ул.Кубковая, 12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lastRenderedPageBreak/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66:35:0201001:1375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1110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 ул.Кубковая, 10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66:35:0201001:1376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1000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 ул.Олимпийская, 49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66:35:0201001:1370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1000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 ул.Олимпийская, 51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отсутствуют 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66:35:0201001:1362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1500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lastRenderedPageBreak/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lastRenderedPageBreak/>
              <w:t xml:space="preserve">Свердловская область, Березовский городской округ, г. Березовский, п. Монетный, </w:t>
            </w:r>
            <w:r w:rsidRPr="00654ADD">
              <w:rPr>
                <w:color w:val="333333"/>
                <w:sz w:val="20"/>
                <w:szCs w:val="18"/>
              </w:rPr>
              <w:lastRenderedPageBreak/>
              <w:t>ул.Олимпийская, 42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lastRenderedPageBreak/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66:35:0201001:1369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1500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 ул.Турнирная, 7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66:35:0201001:1364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1058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 ул.Кубковая, 8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66:35:0201001:1358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1057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 ул.Кубковая, 6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66:35:0201001:1359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1051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 ул.Кубковая, 4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  <w:tr w:rsidR="007E059F" w:rsidTr="004E3041">
        <w:tc>
          <w:tcPr>
            <w:tcW w:w="2154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lastRenderedPageBreak/>
              <w:t>Земли населённых пунктов</w:t>
            </w:r>
          </w:p>
        </w:tc>
        <w:tc>
          <w:tcPr>
            <w:tcW w:w="818" w:type="dxa"/>
          </w:tcPr>
          <w:p w:rsidR="007E059F" w:rsidRDefault="007E059F" w:rsidP="00B74377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Ж-1</w:t>
            </w:r>
          </w:p>
        </w:tc>
        <w:tc>
          <w:tcPr>
            <w:tcW w:w="2126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333333"/>
                <w:sz w:val="21"/>
                <w:szCs w:val="21"/>
              </w:rPr>
              <w:t>66:35:0201001:1360</w:t>
            </w:r>
          </w:p>
        </w:tc>
        <w:tc>
          <w:tcPr>
            <w:tcW w:w="1308" w:type="dxa"/>
          </w:tcPr>
          <w:p w:rsidR="007E059F" w:rsidRPr="00510CF1" w:rsidRDefault="007E059F" w:rsidP="00B74377">
            <w:pPr>
              <w:ind w:firstLine="0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134" w:type="dxa"/>
          </w:tcPr>
          <w:p w:rsidR="007E059F" w:rsidRDefault="007E059F" w:rsidP="00B74377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7E059F" w:rsidRDefault="007E059F" w:rsidP="00B74377">
            <w:pPr>
              <w:ind w:firstLine="0"/>
              <w:rPr>
                <w:rFonts w:ascii="Calibri" w:hAnsi="Calibri" w:cs="Calibri"/>
                <w:color w:val="333333"/>
                <w:sz w:val="18"/>
                <w:szCs w:val="18"/>
              </w:rPr>
            </w:pPr>
            <w:r>
              <w:rPr>
                <w:rFonts w:ascii="Calibri" w:hAnsi="Calibri" w:cs="Calibri"/>
                <w:color w:val="333333"/>
                <w:sz w:val="18"/>
                <w:szCs w:val="18"/>
              </w:rPr>
              <w:t>1047</w:t>
            </w:r>
          </w:p>
        </w:tc>
        <w:tc>
          <w:tcPr>
            <w:tcW w:w="1984" w:type="dxa"/>
          </w:tcPr>
          <w:p w:rsidR="007E059F" w:rsidRDefault="007E059F" w:rsidP="00B94E87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  <w:p w:rsidR="007E059F" w:rsidRDefault="007E059F" w:rsidP="00B94E87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</w:tcPr>
          <w:p w:rsidR="007E059F" w:rsidRPr="00654ADD" w:rsidRDefault="007E059F" w:rsidP="00B74377">
            <w:pPr>
              <w:ind w:firstLine="0"/>
              <w:rPr>
                <w:sz w:val="20"/>
                <w:szCs w:val="20"/>
              </w:rPr>
            </w:pPr>
            <w:r w:rsidRPr="00654ADD">
              <w:rPr>
                <w:color w:val="333333"/>
                <w:sz w:val="20"/>
                <w:szCs w:val="18"/>
              </w:rPr>
              <w:t>Свердловская область, Березовский городской округ, г. Березовский, п. Монетный, ул.Кубковая, 2</w:t>
            </w:r>
          </w:p>
        </w:tc>
        <w:tc>
          <w:tcPr>
            <w:tcW w:w="1985" w:type="dxa"/>
          </w:tcPr>
          <w:p w:rsidR="007E059F" w:rsidRDefault="007E059F" w:rsidP="00B74377">
            <w:pPr>
              <w:ind w:firstLine="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Данные отсутствуют</w:t>
            </w:r>
          </w:p>
        </w:tc>
      </w:tr>
    </w:tbl>
    <w:p w:rsidR="007E059F" w:rsidRDefault="007E059F"/>
    <w:p w:rsidR="007E059F" w:rsidRPr="005977B3" w:rsidRDefault="007E059F" w:rsidP="00B74377">
      <w:pPr>
        <w:tabs>
          <w:tab w:val="left" w:pos="851"/>
        </w:tabs>
        <w:jc w:val="center"/>
        <w:rPr>
          <w:b/>
          <w:sz w:val="24"/>
        </w:rPr>
      </w:pPr>
      <w:r>
        <w:rPr>
          <w:b/>
        </w:rPr>
        <w:t xml:space="preserve">2. </w:t>
      </w:r>
      <w:r>
        <w:rPr>
          <w:b/>
          <w:color w:val="333333"/>
        </w:rPr>
        <w:t>П</w:t>
      </w:r>
      <w:r w:rsidRPr="005977B3">
        <w:rPr>
          <w:b/>
          <w:color w:val="333333"/>
        </w:rPr>
        <w:t>еречень и сведения о площади образуемых земельных участков, в том числе возможные способы их образования</w:t>
      </w:r>
    </w:p>
    <w:p w:rsidR="007E059F" w:rsidRPr="00F223E2" w:rsidRDefault="007E059F" w:rsidP="00B74377">
      <w:pPr>
        <w:widowControl w:val="0"/>
        <w:suppressAutoHyphens/>
        <w:spacing w:line="192" w:lineRule="auto"/>
        <w:ind w:right="-6" w:firstLine="0"/>
        <w:rPr>
          <w:szCs w:val="26"/>
        </w:rPr>
      </w:pPr>
    </w:p>
    <w:p w:rsidR="007E059F" w:rsidRDefault="007E059F" w:rsidP="00B74377">
      <w:pPr>
        <w:tabs>
          <w:tab w:val="left" w:pos="851"/>
        </w:tabs>
        <w:jc w:val="right"/>
      </w:pPr>
      <w:r>
        <w:t>Таблица 2</w:t>
      </w:r>
    </w:p>
    <w:p w:rsidR="007E059F" w:rsidRDefault="007E059F"/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850"/>
        <w:gridCol w:w="993"/>
        <w:gridCol w:w="1275"/>
        <w:gridCol w:w="1701"/>
        <w:gridCol w:w="4395"/>
        <w:gridCol w:w="3118"/>
        <w:gridCol w:w="1701"/>
      </w:tblGrid>
      <w:tr w:rsidR="003A3559" w:rsidRPr="000614D2" w:rsidTr="003A3559">
        <w:tc>
          <w:tcPr>
            <w:tcW w:w="846" w:type="dxa"/>
            <w:vAlign w:val="center"/>
          </w:tcPr>
          <w:p w:rsidR="003A3559" w:rsidRPr="000614D2" w:rsidRDefault="003A3559" w:rsidP="003A3559">
            <w:pPr>
              <w:ind w:firstLine="0"/>
              <w:rPr>
                <w:b/>
                <w:sz w:val="20"/>
                <w:szCs w:val="20"/>
              </w:rPr>
            </w:pPr>
            <w:r w:rsidRPr="000614D2">
              <w:rPr>
                <w:b/>
                <w:sz w:val="20"/>
                <w:szCs w:val="20"/>
              </w:rPr>
              <w:t>усл.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614D2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850" w:type="dxa"/>
            <w:vAlign w:val="center"/>
          </w:tcPr>
          <w:p w:rsidR="003A3559" w:rsidRPr="000614D2" w:rsidRDefault="003A3559" w:rsidP="003A3559">
            <w:pPr>
              <w:ind w:firstLine="0"/>
              <w:rPr>
                <w:b/>
                <w:sz w:val="20"/>
                <w:szCs w:val="20"/>
              </w:rPr>
            </w:pPr>
            <w:r w:rsidRPr="000614D2">
              <w:rPr>
                <w:b/>
                <w:sz w:val="20"/>
                <w:szCs w:val="20"/>
              </w:rPr>
              <w:t>Пло</w:t>
            </w:r>
            <w:r>
              <w:rPr>
                <w:b/>
                <w:sz w:val="20"/>
                <w:szCs w:val="20"/>
              </w:rPr>
              <w:t>-</w:t>
            </w:r>
            <w:r w:rsidRPr="000614D2">
              <w:rPr>
                <w:b/>
                <w:sz w:val="20"/>
                <w:szCs w:val="20"/>
              </w:rPr>
              <w:t>щадь</w:t>
            </w:r>
          </w:p>
        </w:tc>
        <w:tc>
          <w:tcPr>
            <w:tcW w:w="993" w:type="dxa"/>
            <w:vAlign w:val="center"/>
          </w:tcPr>
          <w:p w:rsidR="003A3559" w:rsidRPr="000614D2" w:rsidRDefault="003A3559" w:rsidP="003A3559">
            <w:pPr>
              <w:ind w:firstLine="0"/>
              <w:rPr>
                <w:b/>
                <w:sz w:val="20"/>
                <w:szCs w:val="20"/>
              </w:rPr>
            </w:pPr>
            <w:r w:rsidRPr="000614D2">
              <w:rPr>
                <w:b/>
                <w:sz w:val="20"/>
                <w:szCs w:val="20"/>
              </w:rPr>
              <w:t>Зона по ПЗЗ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Категория земельного участка 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разрешенного использования</w:t>
            </w:r>
          </w:p>
          <w:p w:rsidR="003A3559" w:rsidRPr="000614D2" w:rsidRDefault="003A3559" w:rsidP="003A3559">
            <w:pPr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</w:tcPr>
          <w:p w:rsidR="003A3559" w:rsidRPr="000614D2" w:rsidRDefault="003A3559" w:rsidP="003A3559">
            <w:pPr>
              <w:ind w:firstLine="0"/>
              <w:rPr>
                <w:b/>
                <w:sz w:val="20"/>
                <w:szCs w:val="20"/>
              </w:rPr>
            </w:pPr>
            <w:r w:rsidRPr="000614D2">
              <w:rPr>
                <w:b/>
                <w:sz w:val="20"/>
                <w:szCs w:val="20"/>
              </w:rPr>
              <w:t>Способ образования земельного участка</w:t>
            </w:r>
          </w:p>
        </w:tc>
        <w:tc>
          <w:tcPr>
            <w:tcW w:w="3118" w:type="dxa"/>
            <w:vAlign w:val="center"/>
          </w:tcPr>
          <w:p w:rsidR="003A3559" w:rsidRPr="000614D2" w:rsidRDefault="003A3559" w:rsidP="003A3559">
            <w:pPr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Обременения, ограничения, площадь зон ограничения, кв. м. (в соответствии со схемой ЗОУИТ)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tabs>
                <w:tab w:val="left" w:pos="1440"/>
              </w:tabs>
              <w:ind w:firstLine="0"/>
              <w:rPr>
                <w:b/>
                <w:sz w:val="20"/>
                <w:szCs w:val="20"/>
              </w:rPr>
            </w:pPr>
            <w:r w:rsidRPr="000614D2">
              <w:rPr>
                <w:b/>
                <w:sz w:val="20"/>
                <w:szCs w:val="20"/>
              </w:rPr>
              <w:t>Проектируемые объекты, согласно экспликации на чертеже</w:t>
            </w: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37348">
              <w:rPr>
                <w:rFonts w:ascii="Tahoma" w:hAnsi="Tahoma" w:cs="Tahoma"/>
                <w:color w:val="000000"/>
                <w:sz w:val="18"/>
                <w:szCs w:val="18"/>
              </w:rPr>
              <w:t>2392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Р-2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682F00">
              <w:rPr>
                <w:sz w:val="18"/>
                <w:szCs w:val="18"/>
              </w:rPr>
              <w:t>Отдых (рекреация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Береговая полоса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общественно-делового социально и  коммунально-бытового обслуживания</w:t>
            </w: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C75AFC">
              <w:rPr>
                <w:rFonts w:ascii="Tahoma" w:hAnsi="Tahoma" w:cs="Tahoma"/>
                <w:color w:val="000000"/>
                <w:sz w:val="18"/>
                <w:szCs w:val="18"/>
              </w:rPr>
              <w:t>26165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</w:t>
            </w: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9457E3">
              <w:rPr>
                <w:sz w:val="19"/>
                <w:szCs w:val="19"/>
              </w:rPr>
              <w:t>Малоэтажная многоквартирная жилая застройка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электроснабжения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зоны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Детское дошкольное учреждение</w:t>
            </w: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C75AFC">
              <w:rPr>
                <w:rFonts w:ascii="Tahoma" w:hAnsi="Tahoma" w:cs="Tahoma"/>
                <w:color w:val="000000"/>
                <w:sz w:val="18"/>
                <w:szCs w:val="18"/>
              </w:rPr>
              <w:t>11098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</w:t>
            </w: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C75AFC" w:rsidRDefault="003A3559" w:rsidP="003A3559">
            <w:pPr>
              <w:ind w:firstLine="0"/>
              <w:jc w:val="center"/>
              <w:rPr>
                <w:color w:val="FF0000"/>
                <w:sz w:val="18"/>
                <w:szCs w:val="18"/>
              </w:rPr>
            </w:pPr>
            <w:r w:rsidRPr="009457E3">
              <w:rPr>
                <w:sz w:val="19"/>
                <w:szCs w:val="19"/>
              </w:rPr>
              <w:t>Малоэтажная многоквартирная жилая застройка</w:t>
            </w:r>
            <w:r w:rsidRPr="009457E3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1077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1080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1075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1079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1081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1075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1076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C75AFC">
              <w:rPr>
                <w:rFonts w:ascii="Tahoma" w:hAnsi="Tahoma" w:cs="Tahoma"/>
                <w:color w:val="000000"/>
                <w:sz w:val="18"/>
                <w:szCs w:val="18"/>
              </w:rPr>
              <w:t>36538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ОД(С-5)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9457E3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 xml:space="preserve">Спорт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электроснабжения 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Физкультурно-оздоровительный комплекс</w:t>
            </w: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C75AFC">
              <w:rPr>
                <w:rFonts w:ascii="Tahoma" w:hAnsi="Tahoma" w:cs="Tahoma"/>
                <w:color w:val="000000"/>
                <w:sz w:val="18"/>
                <w:szCs w:val="18"/>
              </w:rPr>
              <w:t>1026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960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962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958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960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965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960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961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958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939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1119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1319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837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:ЗУ30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831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0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:ЗУ31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924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:ЗУ32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923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:ЗУ33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923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:ЗУ34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:ЗУ35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:ЗУ36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:ЗУ37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:ЗУ38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1131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:ЗУ39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:ЗУ40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:ЗУ41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 </w:t>
            </w:r>
            <w:r>
              <w:rPr>
                <w:sz w:val="20"/>
                <w:szCs w:val="20"/>
              </w:rPr>
              <w:t>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:ЗУ42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:ЗУ43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:ЗУ44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:ЗУ45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:ЗУ46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D666A3">
              <w:rPr>
                <w:rFonts w:ascii="Tahoma" w:hAnsi="Tahoma" w:cs="Tahoma"/>
                <w:color w:val="FF0000"/>
                <w:sz w:val="18"/>
                <w:szCs w:val="18"/>
              </w:rPr>
              <w:t>870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:ЗУ47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869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:ЗУ48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869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:ЗУ49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:ЗУ50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:ЗУ51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:ЗУ52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842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:ЗУ53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923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:ЗУ54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A50FE0">
              <w:rPr>
                <w:rFonts w:ascii="Tahoma" w:hAnsi="Tahoma" w:cs="Tahoma"/>
                <w:color w:val="FF0000"/>
                <w:sz w:val="18"/>
                <w:szCs w:val="18"/>
              </w:rPr>
              <w:t>923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:ЗУ55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1159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:ЗУ56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:ЗУ57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:ЗУ58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:ЗУ59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:ЗУ60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:ЗУ61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996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:ЗУ62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A50FE0">
              <w:rPr>
                <w:rFonts w:ascii="Tahoma" w:hAnsi="Tahoma" w:cs="Tahoma"/>
                <w:color w:val="FF0000"/>
                <w:sz w:val="18"/>
                <w:szCs w:val="18"/>
              </w:rPr>
              <w:t>707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:ЗУ63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:ЗУ64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:ЗУ65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868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:ЗУ66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:ЗУ67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:ЗУ68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:ЗУ69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:ЗУ70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:ЗУ71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:ЗУ72</w:t>
            </w:r>
          </w:p>
        </w:tc>
        <w:tc>
          <w:tcPr>
            <w:tcW w:w="850" w:type="dxa"/>
            <w:vAlign w:val="center"/>
          </w:tcPr>
          <w:p w:rsidR="003A3559" w:rsidRPr="00E56094" w:rsidRDefault="003A3559" w:rsidP="003A3559">
            <w:pPr>
              <w:ind w:firstLine="0"/>
              <w:jc w:val="center"/>
              <w:rPr>
                <w:color w:val="FF0000"/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:ЗУ73</w:t>
            </w:r>
          </w:p>
        </w:tc>
        <w:tc>
          <w:tcPr>
            <w:tcW w:w="850" w:type="dxa"/>
            <w:vAlign w:val="center"/>
          </w:tcPr>
          <w:p w:rsidR="003A3559" w:rsidRPr="00E56094" w:rsidRDefault="003A3559" w:rsidP="003A3559">
            <w:pPr>
              <w:ind w:firstLine="0"/>
              <w:jc w:val="center"/>
              <w:rPr>
                <w:color w:val="FF0000"/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702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:ЗУ74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:ЗУ75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:ЗУ76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:ЗУ77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:ЗУ78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:ЗУ79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:ЗУ80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:ЗУ81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:ЗУ82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:ЗУ83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:ЗУ84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:ЗУ85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:ЗУ86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:ЗУ87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:ЗУ88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:ЗУ89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:ЗУ90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:ЗУ91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:ЗУ92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:ЗУ93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:ЗУ94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:ЗУ95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:ЗУ96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:ЗУ97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:ЗУ98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:ЗУ99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:ЗУ100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:ЗУ101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792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:ЗУ102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:ЗУ103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715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:ЗУ104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684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:ЗУ105</w:t>
            </w:r>
          </w:p>
        </w:tc>
        <w:tc>
          <w:tcPr>
            <w:tcW w:w="850" w:type="dxa"/>
            <w:vAlign w:val="center"/>
          </w:tcPr>
          <w:p w:rsidR="003A3559" w:rsidRPr="00E56094" w:rsidRDefault="003A3559" w:rsidP="003A3559">
            <w:pPr>
              <w:ind w:firstLine="0"/>
              <w:jc w:val="center"/>
              <w:rPr>
                <w:color w:val="FF0000"/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685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:ЗУ106</w:t>
            </w:r>
          </w:p>
        </w:tc>
        <w:tc>
          <w:tcPr>
            <w:tcW w:w="850" w:type="dxa"/>
            <w:vAlign w:val="center"/>
          </w:tcPr>
          <w:p w:rsidR="003A3559" w:rsidRPr="00E56094" w:rsidRDefault="003A3559" w:rsidP="003A3559">
            <w:pPr>
              <w:ind w:firstLine="0"/>
              <w:jc w:val="center"/>
              <w:rPr>
                <w:color w:val="FF0000"/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716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:ЗУ107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:ЗУ108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:ЗУ109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:ЗУ110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:ЗУ111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785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:ЗУ112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:ЗУ113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:ЗУ114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:ЗУ115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:ЗУ116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:ЗУ117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:ЗУ118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:ЗУ119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:ЗУ120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:ЗУ121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:ЗУ122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:ЗУ123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784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:ЗУ124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:ЗУ125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:ЗУ126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:ЗУ127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:ЗУ128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816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:ЗУ129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:ЗУ130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:ЗУ131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:ЗУ132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:ЗУ133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721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:ЗУ134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794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:ЗУ135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844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:ЗУ136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:ЗУ137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:ЗУ138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:ЗУ139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:ЗУ140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:ЗУ141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:ЗУ142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:ЗУ143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871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:ЗУ144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:ЗУ145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:ЗУ146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:ЗУ147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:ЗУ148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1132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:ЗУ149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:ЗУ150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:ЗУ151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1134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:ЗУ152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:ЗУ153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:ЗУ154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:ЗУ155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:ЗУ156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871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:ЗУ157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871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:ЗУ158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871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:ЗУ159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716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:ЗУ160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1156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:ЗУ161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:ЗУ162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:ЗУ163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:ЗУ164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1334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:ЗУ165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:ЗУ166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1103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:ЗУ167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1151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:ЗУ168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:ЗУ169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712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:ЗУ170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810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:ЗУ171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:ЗУ172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843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:ЗУ173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726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:ЗУ174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735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:ЗУ175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737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:ЗУ176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:ЗУ177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827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:ЗУ178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:ЗУ179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954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:ЗУ180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884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:ЗУ181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:ЗУ182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826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:ЗУ183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:ЗУ184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906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:ЗУ185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:ЗУ186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:ЗУ187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:ЗУ188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819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:ЗУ189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884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:ЗУ190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961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:ЗУ191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:ЗУ192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890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:ЗУ193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889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:ЗУ194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:ЗУ195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:ЗУ196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:ЗУ197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:ЗУ198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:ЗУ199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891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:ЗУ200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:ЗУ201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:ЗУ202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:ЗУ203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1146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:ЗУ204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:ЗУ205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:ЗУ206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:ЗУ207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:ЗУ208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:ЗУ209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891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:ЗУ210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56094">
              <w:rPr>
                <w:rFonts w:ascii="Tahoma" w:hAnsi="Tahoma" w:cs="Tahoma"/>
                <w:color w:val="FF0000"/>
                <w:sz w:val="18"/>
                <w:szCs w:val="18"/>
              </w:rPr>
              <w:t>890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:ЗУ211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Коммунальное обслуживание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:ЗУ212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:ЗУ213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:ЗУ214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1146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:ЗУ215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1146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:ЗУ216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:ЗУ217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:ЗУ218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:ЗУ219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:ЗУ220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:ЗУ221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:ЗУ222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2191D">
              <w:rPr>
                <w:rFonts w:ascii="Tahoma" w:hAnsi="Tahoma" w:cs="Tahoma"/>
                <w:color w:val="FF0000"/>
                <w:sz w:val="18"/>
                <w:szCs w:val="18"/>
              </w:rPr>
              <w:t>70</w:t>
            </w:r>
            <w:r>
              <w:rPr>
                <w:rFonts w:ascii="Tahoma" w:hAnsi="Tahoma" w:cs="Tahoma"/>
                <w:color w:val="FF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:ЗУ223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2191D">
              <w:rPr>
                <w:rFonts w:ascii="Tahoma" w:hAnsi="Tahoma" w:cs="Tahoma"/>
                <w:color w:val="FF0000"/>
                <w:sz w:val="18"/>
                <w:szCs w:val="18"/>
              </w:rPr>
              <w:t>703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:ЗУ224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:ЗУ225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:ЗУ226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E2191D">
              <w:rPr>
                <w:rFonts w:ascii="Tahoma" w:hAnsi="Tahoma" w:cs="Tahoma"/>
                <w:color w:val="FF0000"/>
                <w:sz w:val="18"/>
                <w:szCs w:val="18"/>
              </w:rPr>
              <w:t>726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:ЗУ227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:ЗУ228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:ЗУ229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:ЗУ230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:ЗУ231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:ЗУ232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1077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:ЗУ233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:ЗУ234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:ЗУ235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:ЗУ236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:ЗУ237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:ЗУ238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:ЗУ239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:ЗУ240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:ЗУ241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:ЗУ242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821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:ЗУ243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:ЗУ244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1032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:ЗУ245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:ЗУ246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:ЗУ247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:ЗУ248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:ЗУ249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8F09DB">
              <w:rPr>
                <w:rFonts w:ascii="Tahoma" w:hAnsi="Tahoma" w:cs="Tahoma"/>
                <w:color w:val="FF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:ЗУ250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:ЗУ251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:ЗУ252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721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:ЗУ253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B45D49">
              <w:rPr>
                <w:rFonts w:ascii="Tahoma" w:hAnsi="Tahoma" w:cs="Tahoma"/>
                <w:color w:val="FF0000"/>
                <w:sz w:val="18"/>
                <w:szCs w:val="18"/>
              </w:rPr>
              <w:t>727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:ЗУ254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727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:ЗУ255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:ЗУ256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:ЗУ257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:ЗУ258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:ЗУ259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836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:ЗУ260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B45D49">
              <w:rPr>
                <w:rFonts w:ascii="Tahoma" w:hAnsi="Tahoma" w:cs="Tahoma"/>
                <w:color w:val="FF0000"/>
                <w:sz w:val="18"/>
                <w:szCs w:val="18"/>
              </w:rPr>
              <w:t>855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:ЗУ261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856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:ЗУ262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B45D49">
              <w:rPr>
                <w:rFonts w:ascii="Tahoma" w:hAnsi="Tahoma" w:cs="Tahoma"/>
                <w:color w:val="FF0000"/>
                <w:sz w:val="18"/>
                <w:szCs w:val="18"/>
              </w:rPr>
              <w:t>855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:ЗУ263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B45D49">
              <w:rPr>
                <w:rFonts w:ascii="Tahoma" w:hAnsi="Tahoma" w:cs="Tahoma"/>
                <w:color w:val="FF0000"/>
                <w:sz w:val="18"/>
                <w:szCs w:val="18"/>
              </w:rPr>
              <w:t>858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:ЗУ264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B45D49">
              <w:rPr>
                <w:rFonts w:ascii="Tahoma" w:hAnsi="Tahoma" w:cs="Tahoma"/>
                <w:color w:val="FF0000"/>
                <w:sz w:val="18"/>
                <w:szCs w:val="18"/>
              </w:rPr>
              <w:t>849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:ЗУ265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849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:ЗУ266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:ЗУ267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:ЗУ268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:ЗУ269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817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:ЗУ270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:ЗУ271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735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:ЗУ272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736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:ЗУ273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:ЗУ274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:ЗУ275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:ЗУ276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B45D49">
              <w:rPr>
                <w:rFonts w:ascii="Tahoma" w:hAnsi="Tahoma" w:cs="Tahoma"/>
                <w:color w:val="FF0000"/>
                <w:sz w:val="18"/>
                <w:szCs w:val="18"/>
              </w:rPr>
              <w:t>782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606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Охранные зоны сетей водоснабжения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609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732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</w:t>
            </w:r>
            <w:r w:rsidR="0008126E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</w:t>
            </w:r>
            <w:r w:rsidR="0008126E"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08126E">
              <w:rPr>
                <w:rFonts w:ascii="Tahoma" w:hAnsi="Tahoma" w:cs="Tahoma"/>
                <w:color w:val="C0504D" w:themeColor="accent2"/>
                <w:sz w:val="18"/>
                <w:szCs w:val="18"/>
              </w:rPr>
              <w:t>71</w:t>
            </w:r>
            <w:r w:rsidR="0008126E" w:rsidRPr="0008126E">
              <w:rPr>
                <w:rFonts w:ascii="Tahoma" w:hAnsi="Tahoma" w:cs="Tahoma"/>
                <w:color w:val="C0504D" w:themeColor="accent2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614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615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08126E">
              <w:rPr>
                <w:rFonts w:ascii="Tahoma" w:hAnsi="Tahoma" w:cs="Tahoma"/>
                <w:color w:val="C0504D" w:themeColor="accent2"/>
                <w:sz w:val="18"/>
                <w:szCs w:val="18"/>
              </w:rPr>
              <w:t>74</w:t>
            </w:r>
            <w:r w:rsidR="0008126E" w:rsidRPr="0008126E">
              <w:rPr>
                <w:rFonts w:ascii="Tahoma" w:hAnsi="Tahoma" w:cs="Tahoma"/>
                <w:color w:val="C0504D" w:themeColor="accent2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618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619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1298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623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9F77D2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08126E">
              <w:rPr>
                <w:rFonts w:ascii="Tahoma" w:hAnsi="Tahoma" w:cs="Tahoma"/>
                <w:color w:val="C0504D" w:themeColor="accent2"/>
                <w:sz w:val="18"/>
                <w:szCs w:val="18"/>
              </w:rPr>
              <w:t>83</w:t>
            </w:r>
            <w:r w:rsidR="0008126E" w:rsidRPr="0008126E">
              <w:rPr>
                <w:rFonts w:ascii="Tahoma" w:hAnsi="Tahoma" w:cs="Tahoma"/>
                <w:color w:val="C0504D" w:themeColor="accent2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1017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850" w:type="dxa"/>
            <w:vAlign w:val="center"/>
          </w:tcPr>
          <w:p w:rsidR="003A3559" w:rsidRPr="00F11F46" w:rsidRDefault="0008126E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08126E">
              <w:rPr>
                <w:rFonts w:ascii="Tahoma" w:hAnsi="Tahoma" w:cs="Tahoma"/>
                <w:color w:val="C0504D" w:themeColor="accent2"/>
                <w:sz w:val="18"/>
                <w:szCs w:val="18"/>
              </w:rPr>
              <w:t>699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628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1023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713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Охранная зона сетей водоснабжения проект, охранная </w:t>
            </w:r>
            <w:r>
              <w:rPr>
                <w:sz w:val="20"/>
                <w:szCs w:val="20"/>
                <w:lang w:eastAsia="en-US"/>
              </w:rPr>
              <w:lastRenderedPageBreak/>
              <w:t>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871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871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871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785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719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719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проект, охранная зона сетей хоз-бытовой канализации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643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Охранная зона сетей водоснабжения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869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771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773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850" w:type="dxa"/>
            <w:vAlign w:val="center"/>
          </w:tcPr>
          <w:p w:rsidR="003A3559" w:rsidRPr="00F11F46" w:rsidRDefault="0008126E" w:rsidP="003A3559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767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3A3559" w:rsidRPr="000614D2" w:rsidTr="003A3559">
        <w:tc>
          <w:tcPr>
            <w:tcW w:w="846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850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769</w:t>
            </w:r>
          </w:p>
        </w:tc>
        <w:tc>
          <w:tcPr>
            <w:tcW w:w="993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3A3559" w:rsidRPr="000614D2" w:rsidRDefault="003A3559" w:rsidP="003A3559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3A3559" w:rsidRPr="00F11F46" w:rsidRDefault="003A3559" w:rsidP="003A3559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3A3559" w:rsidRDefault="003A3559" w:rsidP="003A3559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3A3559" w:rsidRPr="009457E3" w:rsidRDefault="003A3559" w:rsidP="003A3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3A3559" w:rsidRDefault="003A3559" w:rsidP="003A3559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3A3559" w:rsidRPr="009F77D2" w:rsidRDefault="003A3559" w:rsidP="003A3559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A3559" w:rsidRPr="000614D2" w:rsidRDefault="003A3559" w:rsidP="003A3559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771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655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656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Охранные зоны сетей водоснабжения</w:t>
            </w: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08126E">
              <w:rPr>
                <w:rFonts w:ascii="Tahoma" w:hAnsi="Tahoma" w:cs="Tahoma"/>
                <w:color w:val="C0504D" w:themeColor="accent2"/>
                <w:sz w:val="18"/>
                <w:szCs w:val="18"/>
              </w:rPr>
              <w:t>769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Охранные зоны сетей водоснабжения</w:t>
            </w: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769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767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Охранные зоны сетей водоснабжения</w:t>
            </w: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08126E" w:rsidRDefault="0008126E" w:rsidP="0008126E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8126E">
              <w:rPr>
                <w:rFonts w:ascii="Tahoma" w:hAnsi="Tahoma" w:cs="Tahoma"/>
                <w:sz w:val="18"/>
                <w:szCs w:val="18"/>
              </w:rPr>
              <w:t>:ЗУ661</w:t>
            </w:r>
          </w:p>
        </w:tc>
        <w:tc>
          <w:tcPr>
            <w:tcW w:w="850" w:type="dxa"/>
            <w:vAlign w:val="center"/>
          </w:tcPr>
          <w:p w:rsidR="0008126E" w:rsidRPr="0008126E" w:rsidRDefault="0008126E" w:rsidP="0008126E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8126E">
              <w:rPr>
                <w:rFonts w:ascii="Tahoma" w:hAnsi="Tahoma" w:cs="Tahoma"/>
                <w:sz w:val="18"/>
                <w:szCs w:val="18"/>
              </w:rPr>
              <w:t>767</w:t>
            </w:r>
          </w:p>
        </w:tc>
        <w:tc>
          <w:tcPr>
            <w:tcW w:w="993" w:type="dxa"/>
            <w:vAlign w:val="center"/>
          </w:tcPr>
          <w:p w:rsidR="0008126E" w:rsidRPr="0008126E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08126E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8126E" w:rsidRDefault="0008126E" w:rsidP="0008126E">
            <w:pPr>
              <w:ind w:firstLine="0"/>
              <w:rPr>
                <w:sz w:val="20"/>
                <w:szCs w:val="20"/>
              </w:rPr>
            </w:pPr>
            <w:r w:rsidRPr="0008126E"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08126E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08126E">
              <w:rPr>
                <w:sz w:val="18"/>
                <w:szCs w:val="18"/>
              </w:rPr>
              <w:t xml:space="preserve">Для индивидуального жилищного строительства </w:t>
            </w:r>
          </w:p>
        </w:tc>
        <w:tc>
          <w:tcPr>
            <w:tcW w:w="4395" w:type="dxa"/>
            <w:vAlign w:val="center"/>
          </w:tcPr>
          <w:p w:rsidR="0008126E" w:rsidRP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08126E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 кадастрового квартала 66:35:0201001</w:t>
            </w:r>
          </w:p>
          <w:p w:rsidR="0008126E" w:rsidRPr="0008126E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08126E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CD7580" w:rsidRPr="000614D2" w:rsidTr="003A3559">
        <w:tc>
          <w:tcPr>
            <w:tcW w:w="846" w:type="dxa"/>
            <w:vAlign w:val="center"/>
          </w:tcPr>
          <w:p w:rsidR="00CD7580" w:rsidRPr="00CD7580" w:rsidRDefault="00CD7580" w:rsidP="00CD7580">
            <w:pPr>
              <w:ind w:firstLine="0"/>
              <w:jc w:val="center"/>
              <w:rPr>
                <w:rFonts w:ascii="Tahoma" w:hAnsi="Tahoma" w:cs="Tahoma"/>
                <w:color w:val="C0504D" w:themeColor="accent2"/>
                <w:sz w:val="18"/>
                <w:szCs w:val="18"/>
              </w:rPr>
            </w:pPr>
            <w:r w:rsidRPr="00CD7580">
              <w:rPr>
                <w:rFonts w:ascii="Tahoma" w:hAnsi="Tahoma" w:cs="Tahoma"/>
                <w:color w:val="C0504D" w:themeColor="accent2"/>
                <w:sz w:val="18"/>
                <w:szCs w:val="18"/>
              </w:rPr>
              <w:t>:ЗУ662</w:t>
            </w:r>
          </w:p>
        </w:tc>
        <w:tc>
          <w:tcPr>
            <w:tcW w:w="850" w:type="dxa"/>
            <w:vAlign w:val="center"/>
          </w:tcPr>
          <w:p w:rsidR="00CD7580" w:rsidRPr="00CD7580" w:rsidRDefault="00CD7580" w:rsidP="00CD7580">
            <w:pPr>
              <w:ind w:firstLine="0"/>
              <w:jc w:val="center"/>
              <w:rPr>
                <w:rFonts w:ascii="Tahoma" w:hAnsi="Tahoma" w:cs="Tahoma"/>
                <w:color w:val="C0504D" w:themeColor="accent2"/>
                <w:sz w:val="18"/>
                <w:szCs w:val="18"/>
              </w:rPr>
            </w:pPr>
            <w:r w:rsidRPr="00CD7580">
              <w:rPr>
                <w:rFonts w:ascii="Tahoma" w:hAnsi="Tahoma" w:cs="Tahoma"/>
                <w:color w:val="C0504D" w:themeColor="accent2"/>
                <w:sz w:val="18"/>
                <w:szCs w:val="18"/>
              </w:rPr>
              <w:t>702</w:t>
            </w:r>
          </w:p>
        </w:tc>
        <w:tc>
          <w:tcPr>
            <w:tcW w:w="993" w:type="dxa"/>
            <w:vAlign w:val="center"/>
          </w:tcPr>
          <w:p w:rsidR="00CD7580" w:rsidRPr="00CD7580" w:rsidRDefault="00CD7580" w:rsidP="00CD7580">
            <w:pPr>
              <w:ind w:firstLine="0"/>
              <w:jc w:val="center"/>
              <w:rPr>
                <w:b/>
                <w:color w:val="C0504D" w:themeColor="accent2"/>
                <w:sz w:val="18"/>
                <w:szCs w:val="18"/>
              </w:rPr>
            </w:pPr>
            <w:r w:rsidRPr="00CD7580">
              <w:rPr>
                <w:rFonts w:ascii="Tahoma" w:hAnsi="Tahoma" w:cs="Tahoma"/>
                <w:color w:val="C0504D" w:themeColor="accent2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CD7580" w:rsidRPr="00CD7580" w:rsidRDefault="00CD7580" w:rsidP="00CD7580">
            <w:pPr>
              <w:ind w:firstLine="0"/>
              <w:rPr>
                <w:color w:val="C0504D" w:themeColor="accent2"/>
                <w:sz w:val="20"/>
                <w:szCs w:val="20"/>
              </w:rPr>
            </w:pPr>
            <w:r w:rsidRPr="00CD7580">
              <w:rPr>
                <w:color w:val="C0504D" w:themeColor="accent2"/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CD7580" w:rsidRPr="00CD7580" w:rsidRDefault="00CD7580" w:rsidP="00CD7580">
            <w:pPr>
              <w:ind w:firstLine="0"/>
              <w:jc w:val="center"/>
              <w:rPr>
                <w:color w:val="C0504D" w:themeColor="accent2"/>
                <w:sz w:val="18"/>
                <w:szCs w:val="18"/>
              </w:rPr>
            </w:pPr>
            <w:r w:rsidRPr="00CD7580">
              <w:rPr>
                <w:color w:val="C0504D" w:themeColor="accent2"/>
                <w:sz w:val="18"/>
                <w:szCs w:val="18"/>
              </w:rPr>
              <w:t xml:space="preserve">Для индивидуального жилищного строительства </w:t>
            </w:r>
          </w:p>
        </w:tc>
        <w:tc>
          <w:tcPr>
            <w:tcW w:w="4395" w:type="dxa"/>
            <w:vAlign w:val="center"/>
          </w:tcPr>
          <w:p w:rsidR="00CD7580" w:rsidRPr="00CD7580" w:rsidRDefault="00CD7580" w:rsidP="00CD7580">
            <w:pPr>
              <w:jc w:val="both"/>
              <w:rPr>
                <w:color w:val="C0504D" w:themeColor="accent2"/>
                <w:sz w:val="18"/>
                <w:szCs w:val="18"/>
              </w:rPr>
            </w:pPr>
            <w:r w:rsidRPr="00CD7580">
              <w:rPr>
                <w:color w:val="C0504D" w:themeColor="accent2"/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 кадастрового квартала 66:35:0201001</w:t>
            </w:r>
          </w:p>
          <w:p w:rsidR="00CD7580" w:rsidRPr="00CD7580" w:rsidRDefault="00CD7580" w:rsidP="00CD7580">
            <w:pPr>
              <w:jc w:val="both"/>
              <w:rPr>
                <w:color w:val="C0504D" w:themeColor="accent2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CD7580" w:rsidRPr="00CD7580" w:rsidRDefault="00CD7580" w:rsidP="00CD7580">
            <w:pPr>
              <w:ind w:firstLine="15"/>
              <w:rPr>
                <w:color w:val="C0504D" w:themeColor="accent2"/>
                <w:sz w:val="20"/>
                <w:szCs w:val="20"/>
                <w:lang w:eastAsia="en-US"/>
              </w:rPr>
            </w:pPr>
            <w:r w:rsidRPr="00CD7580">
              <w:rPr>
                <w:color w:val="C0504D" w:themeColor="accent2"/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CD7580" w:rsidRPr="00CD7580" w:rsidRDefault="00CD7580" w:rsidP="00CD7580">
            <w:pPr>
              <w:ind w:firstLine="15"/>
              <w:rPr>
                <w:color w:val="C0504D" w:themeColor="accent2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D7580" w:rsidRPr="000614D2" w:rsidRDefault="00CD7580" w:rsidP="00CD7580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663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664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771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667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668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765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669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773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772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671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672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772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673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3A3559">
              <w:rPr>
                <w:rFonts w:ascii="Tahoma" w:hAnsi="Tahoma" w:cs="Tahoma"/>
                <w:color w:val="FF0000"/>
                <w:sz w:val="18"/>
                <w:szCs w:val="18"/>
              </w:rPr>
              <w:t>763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712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Охранные зоны сетей водоснабжения</w:t>
            </w: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713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722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Охранные зоны сетей водоснабжения</w:t>
            </w: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716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718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719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721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722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723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724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726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753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727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729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731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732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733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734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757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735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736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737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3A3559">
              <w:rPr>
                <w:rFonts w:ascii="Tahoma" w:hAnsi="Tahoma" w:cs="Tahoma"/>
                <w:color w:val="FF0000"/>
                <w:sz w:val="18"/>
                <w:szCs w:val="18"/>
              </w:rPr>
              <w:t>746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Ж-1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173409">
              <w:rPr>
                <w:sz w:val="18"/>
                <w:szCs w:val="18"/>
              </w:rPr>
              <w:t>Для индивидуального жилищного строительства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водоснабжения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741</w:t>
            </w:r>
          </w:p>
        </w:tc>
        <w:tc>
          <w:tcPr>
            <w:tcW w:w="850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5248</w:t>
            </w:r>
          </w:p>
        </w:tc>
        <w:tc>
          <w:tcPr>
            <w:tcW w:w="993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Р-1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212757">
              <w:rPr>
                <w:sz w:val="18"/>
                <w:szCs w:val="18"/>
              </w:rPr>
              <w:t>Отдых (рекреация)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водоснабжения</w:t>
            </w:r>
            <w:r>
              <w:rPr>
                <w:sz w:val="20"/>
                <w:szCs w:val="20"/>
              </w:rPr>
              <w:t xml:space="preserve"> проект, охранная зона сетей водоснабжения,</w:t>
            </w:r>
          </w:p>
          <w:p w:rsidR="0008126E" w:rsidRPr="000614D2" w:rsidRDefault="0008126E" w:rsidP="0008126E">
            <w:pPr>
              <w:ind w:firstLin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F77D2">
              <w:rPr>
                <w:sz w:val="20"/>
                <w:szCs w:val="20"/>
              </w:rPr>
              <w:t>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</w:t>
            </w:r>
            <w:r>
              <w:rPr>
                <w:sz w:val="20"/>
                <w:szCs w:val="20"/>
              </w:rPr>
              <w:t>электроснабжения</w:t>
            </w:r>
          </w:p>
          <w:p w:rsidR="0008126E" w:rsidRPr="000614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850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749</w:t>
            </w:r>
          </w:p>
        </w:tc>
        <w:tc>
          <w:tcPr>
            <w:tcW w:w="993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ОД(К)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B6405B">
              <w:rPr>
                <w:sz w:val="20"/>
                <w:szCs w:val="20"/>
              </w:rPr>
              <w:t>Магазины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0614D2" w:rsidRDefault="0008126E" w:rsidP="0008126E">
            <w:pPr>
              <w:ind w:firstLin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F77D2">
              <w:rPr>
                <w:sz w:val="20"/>
                <w:szCs w:val="20"/>
              </w:rPr>
              <w:t>хранн</w:t>
            </w:r>
            <w:r>
              <w:rPr>
                <w:sz w:val="20"/>
                <w:szCs w:val="20"/>
              </w:rPr>
              <w:t xml:space="preserve">ая </w:t>
            </w:r>
            <w:r w:rsidRPr="009F77D2">
              <w:rPr>
                <w:sz w:val="20"/>
                <w:szCs w:val="20"/>
              </w:rPr>
              <w:t>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</w:t>
            </w:r>
            <w:r>
              <w:rPr>
                <w:sz w:val="20"/>
                <w:szCs w:val="20"/>
              </w:rPr>
              <w:t>электроснабжения проект</w:t>
            </w: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общественно-делового социального и делового обслуживания</w:t>
            </w: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743</w:t>
            </w:r>
          </w:p>
        </w:tc>
        <w:tc>
          <w:tcPr>
            <w:tcW w:w="850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32212</w:t>
            </w:r>
          </w:p>
        </w:tc>
        <w:tc>
          <w:tcPr>
            <w:tcW w:w="993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Р-2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B6405B">
              <w:rPr>
                <w:sz w:val="20"/>
                <w:szCs w:val="20"/>
              </w:rPr>
              <w:t>Отдых (рекреация)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0614D2" w:rsidRDefault="0008126E" w:rsidP="0008126E">
            <w:pPr>
              <w:ind w:firstLin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Береговая полоса</w:t>
            </w: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850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37348">
              <w:rPr>
                <w:rFonts w:ascii="Tahoma" w:hAnsi="Tahoma" w:cs="Tahoma"/>
                <w:color w:val="000000"/>
                <w:sz w:val="18"/>
                <w:szCs w:val="18"/>
              </w:rPr>
              <w:t>12684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Р-1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B6405B">
              <w:rPr>
                <w:sz w:val="20"/>
                <w:szCs w:val="20"/>
              </w:rPr>
              <w:t>Отдых (рекреация)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Санитарно-защитная зона проект, Береговая полоса</w:t>
            </w:r>
          </w:p>
          <w:p w:rsidR="0008126E" w:rsidRPr="000614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850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3A3559">
              <w:rPr>
                <w:rFonts w:ascii="Tahoma" w:hAnsi="Tahoma" w:cs="Tahoma"/>
                <w:color w:val="FF0000"/>
                <w:sz w:val="18"/>
                <w:szCs w:val="18"/>
              </w:rPr>
              <w:t>1216</w:t>
            </w:r>
          </w:p>
        </w:tc>
        <w:tc>
          <w:tcPr>
            <w:tcW w:w="993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ОД(К)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B6405B">
              <w:rPr>
                <w:sz w:val="20"/>
                <w:szCs w:val="20"/>
              </w:rPr>
              <w:t>Магазины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F77D2">
              <w:rPr>
                <w:sz w:val="20"/>
                <w:szCs w:val="20"/>
              </w:rPr>
              <w:t>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</w:t>
            </w:r>
            <w:r>
              <w:rPr>
                <w:sz w:val="20"/>
                <w:szCs w:val="20"/>
              </w:rPr>
              <w:t>электроснабжения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общественно-делового социального и делового обслуживания</w:t>
            </w: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850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1210</w:t>
            </w:r>
          </w:p>
        </w:tc>
        <w:tc>
          <w:tcPr>
            <w:tcW w:w="993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ИК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B6405B">
              <w:rPr>
                <w:sz w:val="20"/>
                <w:szCs w:val="20"/>
              </w:rPr>
              <w:t>Коммунальное обслуживание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Санитарно-защитная зона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850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993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ИК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B6405B">
              <w:rPr>
                <w:sz w:val="20"/>
                <w:szCs w:val="20"/>
              </w:rPr>
              <w:t>Коммунальное обслуживание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  <w:r w:rsidRPr="009F77D2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</w:t>
            </w:r>
            <w:r>
              <w:rPr>
                <w:sz w:val="20"/>
                <w:szCs w:val="20"/>
              </w:rPr>
              <w:t>канализации проект</w:t>
            </w: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748</w:t>
            </w:r>
          </w:p>
        </w:tc>
        <w:tc>
          <w:tcPr>
            <w:tcW w:w="850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96</w:t>
            </w:r>
          </w:p>
        </w:tc>
        <w:tc>
          <w:tcPr>
            <w:tcW w:w="993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ИК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B6405B">
              <w:rPr>
                <w:sz w:val="20"/>
                <w:szCs w:val="20"/>
              </w:rPr>
              <w:t>Коммунальное обслуживание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9F77D2">
              <w:rPr>
                <w:sz w:val="20"/>
                <w:szCs w:val="20"/>
              </w:rPr>
              <w:t>хранн</w:t>
            </w:r>
            <w:r>
              <w:rPr>
                <w:sz w:val="20"/>
                <w:szCs w:val="20"/>
              </w:rPr>
              <w:t>ая</w:t>
            </w:r>
            <w:r w:rsidRPr="009F77D2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9F77D2">
              <w:rPr>
                <w:sz w:val="20"/>
                <w:szCs w:val="20"/>
              </w:rPr>
              <w:t xml:space="preserve"> сетей </w:t>
            </w:r>
            <w:r>
              <w:rPr>
                <w:sz w:val="20"/>
                <w:szCs w:val="20"/>
              </w:rPr>
              <w:t>электроснабжения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749</w:t>
            </w:r>
          </w:p>
        </w:tc>
        <w:tc>
          <w:tcPr>
            <w:tcW w:w="850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ИК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B6405B">
              <w:rPr>
                <w:sz w:val="20"/>
                <w:szCs w:val="20"/>
              </w:rPr>
              <w:t>Коммунальное обслуживание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Охранная зона сетей электроснабжения проект</w:t>
            </w:r>
          </w:p>
          <w:p w:rsidR="0008126E" w:rsidRPr="009F77D2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</w:p>
        </w:tc>
      </w:tr>
      <w:tr w:rsidR="0008126E" w:rsidRPr="000614D2" w:rsidTr="003A3559">
        <w:tc>
          <w:tcPr>
            <w:tcW w:w="846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F11F46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850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977B3">
              <w:rPr>
                <w:rFonts w:ascii="Tahoma" w:hAnsi="Tahoma" w:cs="Tahoma"/>
                <w:color w:val="000000"/>
                <w:sz w:val="18"/>
                <w:szCs w:val="18"/>
              </w:rPr>
              <w:t>2668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08126E" w:rsidRDefault="0008126E" w:rsidP="0008126E">
            <w:pPr>
              <w:ind w:firstLine="0"/>
              <w:jc w:val="center"/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Р-3</w:t>
            </w:r>
          </w:p>
        </w:tc>
        <w:tc>
          <w:tcPr>
            <w:tcW w:w="1275" w:type="dxa"/>
            <w:vAlign w:val="center"/>
          </w:tcPr>
          <w:p w:rsidR="0008126E" w:rsidRPr="000614D2" w:rsidRDefault="0008126E" w:rsidP="0008126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Земли населённых пунктов</w:t>
            </w:r>
          </w:p>
        </w:tc>
        <w:tc>
          <w:tcPr>
            <w:tcW w:w="1701" w:type="dxa"/>
            <w:vAlign w:val="center"/>
          </w:tcPr>
          <w:p w:rsidR="0008126E" w:rsidRPr="00F11F46" w:rsidRDefault="0008126E" w:rsidP="0008126E">
            <w:pPr>
              <w:ind w:firstLine="0"/>
              <w:jc w:val="center"/>
              <w:rPr>
                <w:sz w:val="18"/>
                <w:szCs w:val="18"/>
              </w:rPr>
            </w:pPr>
            <w:r w:rsidRPr="005977B3">
              <w:rPr>
                <w:sz w:val="20"/>
                <w:szCs w:val="20"/>
              </w:rPr>
              <w:t>Водные объекты</w:t>
            </w:r>
            <w:r w:rsidRPr="00F11F46">
              <w:rPr>
                <w:sz w:val="18"/>
                <w:szCs w:val="18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08126E" w:rsidRDefault="0008126E" w:rsidP="0008126E">
            <w:pPr>
              <w:jc w:val="both"/>
              <w:rPr>
                <w:sz w:val="18"/>
                <w:szCs w:val="18"/>
              </w:rPr>
            </w:pPr>
            <w:r w:rsidRPr="009457E3">
              <w:rPr>
                <w:sz w:val="18"/>
                <w:szCs w:val="18"/>
              </w:rPr>
              <w:t>Образование земельного участка в соответствии с действующим законодательством из неразграниченных земель</w:t>
            </w:r>
            <w:r>
              <w:rPr>
                <w:sz w:val="18"/>
                <w:szCs w:val="18"/>
              </w:rPr>
              <w:t xml:space="preserve"> кадастрового квартала </w:t>
            </w:r>
            <w:r w:rsidRPr="00F11F46">
              <w:rPr>
                <w:sz w:val="18"/>
                <w:szCs w:val="18"/>
              </w:rPr>
              <w:t>66:35:0201001</w:t>
            </w:r>
          </w:p>
          <w:p w:rsidR="0008126E" w:rsidRPr="009457E3" w:rsidRDefault="0008126E" w:rsidP="0008126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:rsidR="0008126E" w:rsidRDefault="0008126E" w:rsidP="0008126E">
            <w:pPr>
              <w:ind w:firstLine="15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8126E" w:rsidRDefault="0008126E" w:rsidP="0008126E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7E059F" w:rsidRDefault="007E059F"/>
    <w:p w:rsidR="007E059F" w:rsidRDefault="007E059F"/>
    <w:p w:rsidR="007E059F" w:rsidRDefault="007E059F"/>
    <w:p w:rsidR="007E059F" w:rsidRDefault="007E059F"/>
    <w:p w:rsidR="00B422D2" w:rsidRDefault="00B422D2"/>
    <w:p w:rsidR="007E059F" w:rsidRDefault="007E059F"/>
    <w:p w:rsidR="007E059F" w:rsidRDefault="007E059F" w:rsidP="00EF498D">
      <w:pPr>
        <w:jc w:val="center"/>
        <w:rPr>
          <w:b/>
          <w:sz w:val="24"/>
        </w:rPr>
      </w:pPr>
      <w:r>
        <w:rPr>
          <w:b/>
        </w:rPr>
        <w:t>3.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или изъятие для муниципальных нужд</w:t>
      </w:r>
    </w:p>
    <w:p w:rsidR="007E059F" w:rsidRDefault="007E059F" w:rsidP="00EF498D">
      <w:pPr>
        <w:jc w:val="right"/>
      </w:pPr>
      <w:r>
        <w:t>Таблица №3.1</w:t>
      </w:r>
    </w:p>
    <w:p w:rsidR="007E059F" w:rsidRPr="00102BDA" w:rsidRDefault="007E059F" w:rsidP="00EF498D">
      <w:pPr>
        <w:widowControl w:val="0"/>
        <w:suppressAutoHyphens/>
        <w:spacing w:line="192" w:lineRule="auto"/>
        <w:ind w:right="-6" w:firstLine="0"/>
        <w:rPr>
          <w:szCs w:val="26"/>
        </w:rPr>
      </w:pPr>
    </w:p>
    <w:p w:rsidR="007E059F" w:rsidRDefault="007E059F"/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0"/>
        <w:gridCol w:w="858"/>
        <w:gridCol w:w="1140"/>
        <w:gridCol w:w="3261"/>
        <w:gridCol w:w="3402"/>
        <w:gridCol w:w="3282"/>
        <w:gridCol w:w="2268"/>
      </w:tblGrid>
      <w:tr w:rsidR="007E059F" w:rsidRPr="0032706C" w:rsidTr="00EF498D">
        <w:tc>
          <w:tcPr>
            <w:tcW w:w="810" w:type="dxa"/>
            <w:vAlign w:val="center"/>
          </w:tcPr>
          <w:p w:rsidR="007E059F" w:rsidRPr="0032706C" w:rsidRDefault="007E059F" w:rsidP="00B6405B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32706C">
              <w:rPr>
                <w:b/>
                <w:sz w:val="20"/>
                <w:szCs w:val="20"/>
              </w:rPr>
              <w:t>усл. №</w:t>
            </w:r>
          </w:p>
        </w:tc>
        <w:tc>
          <w:tcPr>
            <w:tcW w:w="858" w:type="dxa"/>
            <w:vAlign w:val="center"/>
          </w:tcPr>
          <w:p w:rsidR="007E059F" w:rsidRPr="0032706C" w:rsidRDefault="007E059F" w:rsidP="00B6405B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32706C">
              <w:rPr>
                <w:b/>
                <w:sz w:val="20"/>
                <w:szCs w:val="20"/>
              </w:rPr>
              <w:t>Пло-щадь</w:t>
            </w:r>
          </w:p>
        </w:tc>
        <w:tc>
          <w:tcPr>
            <w:tcW w:w="1140" w:type="dxa"/>
            <w:vAlign w:val="center"/>
          </w:tcPr>
          <w:p w:rsidR="007E059F" w:rsidRPr="0032706C" w:rsidRDefault="007E059F" w:rsidP="00B6405B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32706C">
              <w:rPr>
                <w:b/>
                <w:sz w:val="20"/>
                <w:szCs w:val="20"/>
              </w:rPr>
              <w:t>Зона по ПЗЗ</w:t>
            </w:r>
          </w:p>
        </w:tc>
        <w:tc>
          <w:tcPr>
            <w:tcW w:w="3261" w:type="dxa"/>
            <w:vAlign w:val="center"/>
          </w:tcPr>
          <w:p w:rsidR="007E059F" w:rsidRPr="0032706C" w:rsidRDefault="00731DA1" w:rsidP="00B6405B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Категория земель и вид разрешенного использования </w:t>
            </w:r>
          </w:p>
          <w:p w:rsidR="007E059F" w:rsidRPr="0032706C" w:rsidRDefault="007E059F" w:rsidP="00B6405B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E059F" w:rsidRPr="0032706C" w:rsidRDefault="007E059F" w:rsidP="00B6405B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32706C">
              <w:rPr>
                <w:b/>
                <w:sz w:val="20"/>
                <w:szCs w:val="20"/>
              </w:rPr>
              <w:t>Способ образования земельного участка</w:t>
            </w:r>
          </w:p>
        </w:tc>
        <w:tc>
          <w:tcPr>
            <w:tcW w:w="3282" w:type="dxa"/>
            <w:vAlign w:val="center"/>
          </w:tcPr>
          <w:p w:rsidR="007E059F" w:rsidRPr="0032706C" w:rsidRDefault="007E059F" w:rsidP="00731DA1">
            <w:pPr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32706C">
              <w:rPr>
                <w:b/>
                <w:sz w:val="20"/>
                <w:szCs w:val="20"/>
              </w:rPr>
              <w:t>Обременения, ограничения, пло</w:t>
            </w:r>
            <w:r w:rsidR="00731DA1">
              <w:rPr>
                <w:b/>
                <w:sz w:val="20"/>
                <w:szCs w:val="20"/>
              </w:rPr>
              <w:t xml:space="preserve">щадь зон ограничения, кв. м. </w:t>
            </w:r>
          </w:p>
        </w:tc>
        <w:tc>
          <w:tcPr>
            <w:tcW w:w="2268" w:type="dxa"/>
            <w:vAlign w:val="center"/>
          </w:tcPr>
          <w:p w:rsidR="007E059F" w:rsidRPr="0032706C" w:rsidRDefault="007E059F" w:rsidP="00B6405B">
            <w:pPr>
              <w:tabs>
                <w:tab w:val="left" w:pos="1440"/>
              </w:tabs>
              <w:spacing w:line="240" w:lineRule="auto"/>
              <w:ind w:firstLine="0"/>
              <w:rPr>
                <w:b/>
                <w:sz w:val="20"/>
                <w:szCs w:val="20"/>
              </w:rPr>
            </w:pPr>
            <w:r w:rsidRPr="0032706C">
              <w:rPr>
                <w:b/>
                <w:sz w:val="20"/>
                <w:szCs w:val="20"/>
              </w:rPr>
              <w:t>Проектируемые объекты, согласно экспликации на чертеже</w:t>
            </w:r>
          </w:p>
        </w:tc>
      </w:tr>
      <w:tr w:rsidR="007E059F" w:rsidRPr="0032706C" w:rsidTr="00EF498D">
        <w:tc>
          <w:tcPr>
            <w:tcW w:w="810" w:type="dxa"/>
            <w:vAlign w:val="center"/>
          </w:tcPr>
          <w:p w:rsidR="007E059F" w:rsidRPr="0032706C" w:rsidRDefault="007E059F" w:rsidP="00B6405B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2706C">
              <w:rPr>
                <w:rFonts w:ascii="Tahoma" w:hAnsi="Tahoma" w:cs="Tahoma"/>
                <w:color w:val="000000"/>
                <w:sz w:val="18"/>
                <w:szCs w:val="18"/>
              </w:rPr>
              <w:t>:ЗУ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858" w:type="dxa"/>
            <w:vAlign w:val="center"/>
          </w:tcPr>
          <w:p w:rsidR="007E059F" w:rsidRPr="0032706C" w:rsidRDefault="007E059F" w:rsidP="00B6405B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137348">
              <w:rPr>
                <w:rFonts w:ascii="Tahoma" w:hAnsi="Tahoma" w:cs="Tahoma"/>
                <w:color w:val="000000"/>
                <w:sz w:val="18"/>
                <w:szCs w:val="18"/>
              </w:rPr>
              <w:t>25994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40" w:type="dxa"/>
            <w:vAlign w:val="center"/>
          </w:tcPr>
          <w:p w:rsidR="007E059F" w:rsidRPr="0032706C" w:rsidRDefault="007E059F" w:rsidP="00B6405B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32706C">
              <w:rPr>
                <w:rFonts w:ascii="Tahoma" w:hAnsi="Tahoma" w:cs="Tahoma"/>
                <w:color w:val="333333"/>
                <w:sz w:val="18"/>
                <w:szCs w:val="18"/>
                <w:shd w:val="clear" w:color="auto" w:fill="FFFFFF"/>
              </w:rPr>
              <w:t>ЗОП</w:t>
            </w:r>
          </w:p>
        </w:tc>
        <w:tc>
          <w:tcPr>
            <w:tcW w:w="3261" w:type="dxa"/>
            <w:vAlign w:val="center"/>
          </w:tcPr>
          <w:p w:rsidR="007E059F" w:rsidRPr="0032706C" w:rsidRDefault="00731DA1" w:rsidP="00B6405B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Категория - Земли населенных пунктов</w:t>
            </w:r>
            <w:r w:rsidRPr="0032706C">
              <w:rPr>
                <w:sz w:val="18"/>
                <w:szCs w:val="18"/>
              </w:rPr>
              <w:t xml:space="preserve"> с установлением вида разрешенного использования – </w:t>
            </w:r>
            <w:r w:rsidRPr="0032706C">
              <w:rPr>
                <w:color w:val="454545"/>
                <w:sz w:val="19"/>
                <w:szCs w:val="19"/>
              </w:rPr>
              <w:t>Земельные участки (территории) общего пользования</w:t>
            </w:r>
          </w:p>
        </w:tc>
        <w:tc>
          <w:tcPr>
            <w:tcW w:w="3402" w:type="dxa"/>
            <w:vAlign w:val="center"/>
          </w:tcPr>
          <w:p w:rsidR="007E059F" w:rsidRPr="0032706C" w:rsidRDefault="007E059F" w:rsidP="00731DA1">
            <w:pPr>
              <w:spacing w:line="240" w:lineRule="auto"/>
              <w:ind w:firstLine="0"/>
              <w:jc w:val="both"/>
              <w:rPr>
                <w:sz w:val="18"/>
                <w:szCs w:val="18"/>
              </w:rPr>
            </w:pPr>
            <w:r w:rsidRPr="0032706C">
              <w:rPr>
                <w:sz w:val="18"/>
                <w:szCs w:val="18"/>
              </w:rPr>
              <w:t xml:space="preserve">Образование земельного участка в соответствии с действующим законодательством из неразграниченных земель </w:t>
            </w:r>
            <w:r w:rsidR="00731DA1">
              <w:rPr>
                <w:sz w:val="18"/>
                <w:szCs w:val="18"/>
              </w:rPr>
              <w:t xml:space="preserve">кадастрового квартала 66:35:0201001 </w:t>
            </w:r>
          </w:p>
        </w:tc>
        <w:tc>
          <w:tcPr>
            <w:tcW w:w="3282" w:type="dxa"/>
            <w:vAlign w:val="center"/>
          </w:tcPr>
          <w:p w:rsidR="007E059F" w:rsidRPr="0032706C" w:rsidRDefault="007E059F" w:rsidP="00B6405B">
            <w:pPr>
              <w:spacing w:line="240" w:lineRule="auto"/>
              <w:ind w:firstLine="15"/>
              <w:rPr>
                <w:sz w:val="20"/>
                <w:szCs w:val="20"/>
              </w:rPr>
            </w:pPr>
            <w:r w:rsidRPr="0032706C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32706C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32706C">
              <w:rPr>
                <w:sz w:val="20"/>
                <w:szCs w:val="20"/>
              </w:rPr>
              <w:t xml:space="preserve"> сетей водоснабжения,</w:t>
            </w:r>
            <w:r>
              <w:rPr>
                <w:sz w:val="20"/>
                <w:szCs w:val="20"/>
              </w:rPr>
              <w:t xml:space="preserve"> охранная зона сетей водоснабжения проект,</w:t>
            </w:r>
          </w:p>
          <w:p w:rsidR="007E059F" w:rsidRPr="0032706C" w:rsidRDefault="007E059F" w:rsidP="00B6405B">
            <w:pPr>
              <w:spacing w:line="240" w:lineRule="auto"/>
              <w:ind w:firstLine="15"/>
              <w:rPr>
                <w:sz w:val="20"/>
                <w:szCs w:val="20"/>
              </w:rPr>
            </w:pPr>
            <w:r w:rsidRPr="0032706C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32706C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32706C">
              <w:rPr>
                <w:sz w:val="20"/>
                <w:szCs w:val="20"/>
              </w:rPr>
              <w:t xml:space="preserve"> сетей электроснабжения,</w:t>
            </w:r>
            <w:r>
              <w:rPr>
                <w:sz w:val="20"/>
                <w:szCs w:val="20"/>
              </w:rPr>
              <w:t xml:space="preserve"> охранная зона сетей электроснабжения проект,</w:t>
            </w:r>
          </w:p>
          <w:p w:rsidR="007E059F" w:rsidRPr="0032706C" w:rsidRDefault="007E059F" w:rsidP="00B6405B">
            <w:pPr>
              <w:spacing w:line="240" w:lineRule="auto"/>
              <w:ind w:firstLine="15"/>
              <w:rPr>
                <w:sz w:val="20"/>
                <w:szCs w:val="20"/>
              </w:rPr>
            </w:pPr>
            <w:r w:rsidRPr="0032706C">
              <w:rPr>
                <w:sz w:val="20"/>
                <w:szCs w:val="20"/>
              </w:rPr>
              <w:t>охранн</w:t>
            </w:r>
            <w:r>
              <w:rPr>
                <w:sz w:val="20"/>
                <w:szCs w:val="20"/>
              </w:rPr>
              <w:t>ая</w:t>
            </w:r>
            <w:r w:rsidRPr="0032706C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32706C">
              <w:rPr>
                <w:sz w:val="20"/>
                <w:szCs w:val="20"/>
              </w:rPr>
              <w:t xml:space="preserve"> сетей газоснабжения</w:t>
            </w:r>
            <w:r>
              <w:rPr>
                <w:sz w:val="20"/>
                <w:szCs w:val="20"/>
              </w:rPr>
              <w:t xml:space="preserve"> проект</w:t>
            </w:r>
            <w:r w:rsidRPr="0032706C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32706C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32706C">
              <w:rPr>
                <w:sz w:val="20"/>
                <w:szCs w:val="20"/>
              </w:rPr>
              <w:t xml:space="preserve"> сетей хоз-бытовой канализации</w:t>
            </w:r>
            <w:r>
              <w:rPr>
                <w:sz w:val="20"/>
                <w:szCs w:val="20"/>
              </w:rPr>
              <w:t xml:space="preserve"> проект</w:t>
            </w:r>
            <w:r w:rsidRPr="0032706C">
              <w:rPr>
                <w:sz w:val="20"/>
                <w:szCs w:val="20"/>
              </w:rPr>
              <w:t>, охранн</w:t>
            </w:r>
            <w:r>
              <w:rPr>
                <w:sz w:val="20"/>
                <w:szCs w:val="20"/>
              </w:rPr>
              <w:t>ая</w:t>
            </w:r>
            <w:r w:rsidRPr="0032706C">
              <w:rPr>
                <w:sz w:val="20"/>
                <w:szCs w:val="20"/>
              </w:rPr>
              <w:t xml:space="preserve"> зон</w:t>
            </w:r>
            <w:r>
              <w:rPr>
                <w:sz w:val="20"/>
                <w:szCs w:val="20"/>
              </w:rPr>
              <w:t>а</w:t>
            </w:r>
            <w:r w:rsidRPr="0032706C">
              <w:rPr>
                <w:sz w:val="20"/>
                <w:szCs w:val="20"/>
              </w:rPr>
              <w:t xml:space="preserve"> тепловых сетей</w:t>
            </w:r>
            <w:r>
              <w:rPr>
                <w:sz w:val="20"/>
                <w:szCs w:val="20"/>
              </w:rPr>
              <w:t xml:space="preserve"> проект</w:t>
            </w:r>
            <w:r w:rsidR="00803724">
              <w:rPr>
                <w:sz w:val="20"/>
                <w:szCs w:val="20"/>
              </w:rPr>
              <w:t xml:space="preserve">, </w:t>
            </w:r>
            <w:r w:rsidR="00803724" w:rsidRPr="00803724">
              <w:rPr>
                <w:sz w:val="20"/>
                <w:szCs w:val="20"/>
              </w:rPr>
              <w:t>Охранная зона ВЛ-35кВ Лосинка_мурзинка 1ц, литер:2</w:t>
            </w:r>
          </w:p>
        </w:tc>
        <w:tc>
          <w:tcPr>
            <w:tcW w:w="2268" w:type="dxa"/>
            <w:vAlign w:val="center"/>
          </w:tcPr>
          <w:p w:rsidR="007E059F" w:rsidRPr="0032706C" w:rsidRDefault="007E059F" w:rsidP="00B6405B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p w:rsidR="007E059F" w:rsidRDefault="007E059F" w:rsidP="000D13C7">
      <w:pPr>
        <w:tabs>
          <w:tab w:val="left" w:pos="851"/>
        </w:tabs>
        <w:jc w:val="center"/>
        <w:rPr>
          <w:b/>
        </w:rPr>
        <w:sectPr w:rsidR="007E059F" w:rsidSect="00EF498D">
          <w:pgSz w:w="16838" w:h="11906" w:orient="landscape" w:code="9"/>
          <w:pgMar w:top="1701" w:right="1670" w:bottom="851" w:left="1134" w:header="709" w:footer="709" w:gutter="0"/>
          <w:cols w:space="708"/>
          <w:docGrid w:linePitch="360"/>
        </w:sectPr>
      </w:pPr>
    </w:p>
    <w:p w:rsidR="007E059F" w:rsidRDefault="007E059F" w:rsidP="000D13C7">
      <w:pPr>
        <w:tabs>
          <w:tab w:val="left" w:pos="851"/>
        </w:tabs>
        <w:jc w:val="center"/>
        <w:rPr>
          <w:b/>
          <w:sz w:val="24"/>
        </w:rPr>
      </w:pPr>
      <w:r>
        <w:rPr>
          <w:b/>
        </w:rPr>
        <w:lastRenderedPageBreak/>
        <w:t>4. Вид разрешенного использования образуемых земельных участков в соответствии с проектом планировки территории</w:t>
      </w:r>
    </w:p>
    <w:p w:rsidR="007E059F" w:rsidRDefault="007E059F" w:rsidP="000D13C7">
      <w:pPr>
        <w:tabs>
          <w:tab w:val="left" w:pos="851"/>
        </w:tabs>
        <w:jc w:val="center"/>
        <w:rPr>
          <w:color w:val="4444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128"/>
      </w:tblGrid>
      <w:tr w:rsidR="007E059F" w:rsidRPr="004210D6" w:rsidTr="00BD13E7">
        <w:tc>
          <w:tcPr>
            <w:tcW w:w="1980" w:type="dxa"/>
          </w:tcPr>
          <w:p w:rsidR="007E059F" w:rsidRPr="004210D6" w:rsidRDefault="007E059F" w:rsidP="00B6405B">
            <w:pPr>
              <w:tabs>
                <w:tab w:val="left" w:pos="851"/>
              </w:tabs>
              <w:ind w:firstLine="0"/>
              <w:jc w:val="center"/>
              <w:rPr>
                <w:color w:val="444444"/>
                <w:sz w:val="24"/>
              </w:rPr>
            </w:pPr>
            <w:bookmarkStart w:id="7" w:name="_Hlk534812546"/>
            <w:r w:rsidRPr="004210D6">
              <w:rPr>
                <w:b/>
                <w:sz w:val="24"/>
              </w:rPr>
              <w:t>усл..№</w:t>
            </w:r>
          </w:p>
        </w:tc>
        <w:tc>
          <w:tcPr>
            <w:tcW w:w="7128" w:type="dxa"/>
          </w:tcPr>
          <w:p w:rsidR="007E059F" w:rsidRPr="004210D6" w:rsidRDefault="007E059F" w:rsidP="00B6405B">
            <w:pPr>
              <w:ind w:firstLine="0"/>
              <w:rPr>
                <w:b/>
                <w:sz w:val="24"/>
              </w:rPr>
            </w:pPr>
            <w:r w:rsidRPr="004210D6">
              <w:rPr>
                <w:b/>
                <w:sz w:val="24"/>
              </w:rPr>
              <w:t>Вид разрешенного использования по ППТ</w:t>
            </w:r>
          </w:p>
        </w:tc>
      </w:tr>
      <w:tr w:rsidR="007E059F" w:rsidRPr="004210D6" w:rsidTr="00BD13E7">
        <w:tc>
          <w:tcPr>
            <w:tcW w:w="1980" w:type="dxa"/>
          </w:tcPr>
          <w:p w:rsidR="007E059F" w:rsidRPr="00C6668A" w:rsidRDefault="007E059F" w:rsidP="00B6405B">
            <w:pPr>
              <w:tabs>
                <w:tab w:val="left" w:pos="851"/>
              </w:tabs>
              <w:ind w:firstLine="0"/>
              <w:jc w:val="center"/>
              <w:rPr>
                <w:sz w:val="24"/>
              </w:rPr>
            </w:pPr>
            <w:r w:rsidRPr="00C6668A">
              <w:rPr>
                <w:sz w:val="24"/>
              </w:rPr>
              <w:t>:ЗУ 4-10</w:t>
            </w:r>
          </w:p>
          <w:p w:rsidR="00623ACA" w:rsidRDefault="007E059F" w:rsidP="00B6405B">
            <w:pPr>
              <w:tabs>
                <w:tab w:val="left" w:pos="851"/>
              </w:tabs>
              <w:ind w:firstLine="0"/>
              <w:jc w:val="center"/>
              <w:rPr>
                <w:color w:val="444444"/>
                <w:sz w:val="24"/>
              </w:rPr>
            </w:pPr>
            <w:r w:rsidRPr="00C6668A">
              <w:rPr>
                <w:color w:val="444444"/>
                <w:sz w:val="24"/>
              </w:rPr>
              <w:t>:ЗУ12-</w:t>
            </w:r>
            <w:r w:rsidR="00623ACA">
              <w:rPr>
                <w:color w:val="444444"/>
                <w:sz w:val="24"/>
              </w:rPr>
              <w:t>210</w:t>
            </w:r>
          </w:p>
          <w:p w:rsidR="007E059F" w:rsidRPr="00C6668A" w:rsidRDefault="00623ACA" w:rsidP="00B6405B">
            <w:pPr>
              <w:tabs>
                <w:tab w:val="left" w:pos="851"/>
              </w:tabs>
              <w:ind w:firstLine="0"/>
              <w:jc w:val="center"/>
              <w:rPr>
                <w:color w:val="444444"/>
                <w:sz w:val="24"/>
              </w:rPr>
            </w:pPr>
            <w:r>
              <w:rPr>
                <w:color w:val="444444"/>
                <w:sz w:val="24"/>
              </w:rPr>
              <w:t>:ЗУ212-</w:t>
            </w:r>
            <w:r w:rsidR="007E059F" w:rsidRPr="00C6668A">
              <w:rPr>
                <w:color w:val="444444"/>
                <w:sz w:val="24"/>
              </w:rPr>
              <w:t>276</w:t>
            </w:r>
          </w:p>
          <w:p w:rsidR="007E059F" w:rsidRPr="00C6668A" w:rsidRDefault="007E059F" w:rsidP="00B6405B">
            <w:pPr>
              <w:tabs>
                <w:tab w:val="left" w:pos="851"/>
              </w:tabs>
              <w:ind w:firstLine="0"/>
              <w:jc w:val="center"/>
              <w:rPr>
                <w:color w:val="444444"/>
                <w:sz w:val="24"/>
              </w:rPr>
            </w:pPr>
            <w:r w:rsidRPr="00C6668A">
              <w:rPr>
                <w:color w:val="444444"/>
                <w:sz w:val="24"/>
              </w:rPr>
              <w:t>:ЗУ606-</w:t>
            </w:r>
            <w:r>
              <w:rPr>
                <w:color w:val="444444"/>
                <w:sz w:val="24"/>
              </w:rPr>
              <w:t>740</w:t>
            </w:r>
          </w:p>
        </w:tc>
        <w:tc>
          <w:tcPr>
            <w:tcW w:w="7128" w:type="dxa"/>
          </w:tcPr>
          <w:p w:rsidR="007E059F" w:rsidRPr="00C6668A" w:rsidRDefault="007E059F" w:rsidP="00B6405B">
            <w:pPr>
              <w:ind w:firstLine="0"/>
              <w:rPr>
                <w:sz w:val="24"/>
              </w:rPr>
            </w:pPr>
            <w:r w:rsidRPr="00C6668A">
              <w:rPr>
                <w:sz w:val="24"/>
              </w:rPr>
              <w:t>Для индивидуального жилищного строительства</w:t>
            </w:r>
          </w:p>
        </w:tc>
      </w:tr>
      <w:tr w:rsidR="007E059F" w:rsidRPr="004210D6" w:rsidTr="00BD13E7">
        <w:tc>
          <w:tcPr>
            <w:tcW w:w="1980" w:type="dxa"/>
          </w:tcPr>
          <w:p w:rsidR="007E059F" w:rsidRPr="00C6668A" w:rsidRDefault="007E059F" w:rsidP="00B6405B">
            <w:pPr>
              <w:tabs>
                <w:tab w:val="left" w:pos="851"/>
              </w:tabs>
              <w:ind w:firstLine="0"/>
              <w:jc w:val="center"/>
              <w:rPr>
                <w:color w:val="444444"/>
                <w:sz w:val="24"/>
              </w:rPr>
            </w:pPr>
            <w:r w:rsidRPr="00C6668A">
              <w:rPr>
                <w:sz w:val="24"/>
              </w:rPr>
              <w:t>:ЗУ2, :ЗУ3</w:t>
            </w:r>
          </w:p>
        </w:tc>
        <w:tc>
          <w:tcPr>
            <w:tcW w:w="7128" w:type="dxa"/>
          </w:tcPr>
          <w:p w:rsidR="007E059F" w:rsidRPr="00C6668A" w:rsidRDefault="007E059F" w:rsidP="00B6405B">
            <w:pPr>
              <w:ind w:firstLine="0"/>
              <w:rPr>
                <w:sz w:val="24"/>
              </w:rPr>
            </w:pPr>
            <w:r w:rsidRPr="00C6668A">
              <w:rPr>
                <w:sz w:val="24"/>
              </w:rPr>
              <w:t>Малоэтажная многоквартирная жилая застройка</w:t>
            </w:r>
          </w:p>
        </w:tc>
      </w:tr>
      <w:tr w:rsidR="007E059F" w:rsidRPr="004210D6" w:rsidTr="00BD13E7">
        <w:tc>
          <w:tcPr>
            <w:tcW w:w="1980" w:type="dxa"/>
          </w:tcPr>
          <w:p w:rsidR="007E059F" w:rsidRPr="00C6668A" w:rsidRDefault="007E059F" w:rsidP="00BD13E7">
            <w:pPr>
              <w:tabs>
                <w:tab w:val="left" w:pos="851"/>
              </w:tabs>
              <w:ind w:firstLine="22"/>
              <w:jc w:val="center"/>
              <w:rPr>
                <w:color w:val="000000"/>
                <w:sz w:val="24"/>
              </w:rPr>
            </w:pPr>
            <w:r w:rsidRPr="00C6668A">
              <w:rPr>
                <w:color w:val="000000"/>
                <w:sz w:val="24"/>
              </w:rPr>
              <w:t>:ЗУ7</w:t>
            </w:r>
            <w:r>
              <w:rPr>
                <w:color w:val="000000"/>
                <w:sz w:val="24"/>
              </w:rPr>
              <w:t>45</w:t>
            </w:r>
          </w:p>
          <w:p w:rsidR="007E059F" w:rsidRPr="00C6668A" w:rsidRDefault="007E059F" w:rsidP="00BD13E7">
            <w:pPr>
              <w:tabs>
                <w:tab w:val="left" w:pos="851"/>
              </w:tabs>
              <w:ind w:firstLine="22"/>
              <w:jc w:val="center"/>
              <w:rPr>
                <w:color w:val="000000"/>
                <w:sz w:val="24"/>
              </w:rPr>
            </w:pPr>
            <w:r w:rsidRPr="00C6668A">
              <w:rPr>
                <w:color w:val="000000"/>
                <w:sz w:val="24"/>
              </w:rPr>
              <w:t>:ЗУ7</w:t>
            </w:r>
            <w:r>
              <w:rPr>
                <w:color w:val="000000"/>
                <w:sz w:val="24"/>
              </w:rPr>
              <w:t>42</w:t>
            </w:r>
          </w:p>
          <w:p w:rsidR="007E059F" w:rsidRPr="00C6668A" w:rsidRDefault="007E059F" w:rsidP="00B6405B">
            <w:pPr>
              <w:tabs>
                <w:tab w:val="left" w:pos="851"/>
              </w:tabs>
              <w:ind w:firstLine="0"/>
              <w:jc w:val="center"/>
              <w:rPr>
                <w:sz w:val="24"/>
              </w:rPr>
            </w:pPr>
          </w:p>
        </w:tc>
        <w:tc>
          <w:tcPr>
            <w:tcW w:w="7128" w:type="dxa"/>
          </w:tcPr>
          <w:p w:rsidR="007E059F" w:rsidRPr="00C6668A" w:rsidRDefault="007E059F" w:rsidP="00B6405B">
            <w:pPr>
              <w:ind w:firstLine="0"/>
              <w:rPr>
                <w:sz w:val="24"/>
              </w:rPr>
            </w:pPr>
            <w:r w:rsidRPr="00C6668A">
              <w:rPr>
                <w:sz w:val="24"/>
              </w:rPr>
              <w:t>Магазины</w:t>
            </w:r>
          </w:p>
        </w:tc>
      </w:tr>
      <w:tr w:rsidR="007E059F" w:rsidRPr="004210D6" w:rsidTr="00BD13E7">
        <w:trPr>
          <w:trHeight w:val="1335"/>
        </w:trPr>
        <w:tc>
          <w:tcPr>
            <w:tcW w:w="1980" w:type="dxa"/>
          </w:tcPr>
          <w:p w:rsidR="007E059F" w:rsidRPr="00C6668A" w:rsidRDefault="007E059F" w:rsidP="00B6405B">
            <w:pPr>
              <w:tabs>
                <w:tab w:val="left" w:pos="851"/>
              </w:tabs>
              <w:ind w:firstLine="0"/>
              <w:jc w:val="center"/>
              <w:rPr>
                <w:sz w:val="24"/>
              </w:rPr>
            </w:pPr>
            <w:r w:rsidRPr="00C6668A">
              <w:rPr>
                <w:sz w:val="24"/>
              </w:rPr>
              <w:t>:ЗУ1, :ЗУ7</w:t>
            </w:r>
            <w:r>
              <w:rPr>
                <w:sz w:val="24"/>
              </w:rPr>
              <w:t>43</w:t>
            </w:r>
            <w:r w:rsidRPr="00C6668A">
              <w:rPr>
                <w:sz w:val="24"/>
              </w:rPr>
              <w:t>, :ЗУ7</w:t>
            </w:r>
            <w:r>
              <w:rPr>
                <w:sz w:val="24"/>
              </w:rPr>
              <w:t>44</w:t>
            </w:r>
            <w:r w:rsidRPr="00C6668A">
              <w:rPr>
                <w:sz w:val="24"/>
              </w:rPr>
              <w:t>,</w:t>
            </w:r>
          </w:p>
          <w:p w:rsidR="007E059F" w:rsidRPr="00C6668A" w:rsidRDefault="007E059F" w:rsidP="00B6405B">
            <w:pPr>
              <w:tabs>
                <w:tab w:val="left" w:pos="851"/>
              </w:tabs>
              <w:ind w:firstLine="0"/>
              <w:jc w:val="center"/>
              <w:rPr>
                <w:sz w:val="24"/>
              </w:rPr>
            </w:pPr>
            <w:r w:rsidRPr="00C6668A">
              <w:rPr>
                <w:sz w:val="24"/>
              </w:rPr>
              <w:t>:ЗУ7</w:t>
            </w:r>
            <w:r>
              <w:rPr>
                <w:sz w:val="24"/>
              </w:rPr>
              <w:t>41</w:t>
            </w:r>
          </w:p>
          <w:p w:rsidR="007E059F" w:rsidRPr="00C6668A" w:rsidRDefault="007E059F" w:rsidP="00E04BBB">
            <w:pPr>
              <w:tabs>
                <w:tab w:val="left" w:pos="851"/>
              </w:tabs>
              <w:jc w:val="center"/>
              <w:rPr>
                <w:color w:val="444444"/>
                <w:sz w:val="24"/>
              </w:rPr>
            </w:pPr>
          </w:p>
        </w:tc>
        <w:tc>
          <w:tcPr>
            <w:tcW w:w="7128" w:type="dxa"/>
          </w:tcPr>
          <w:p w:rsidR="007E059F" w:rsidRPr="00C6668A" w:rsidRDefault="007E059F" w:rsidP="00B6405B">
            <w:pPr>
              <w:ind w:firstLine="0"/>
              <w:rPr>
                <w:color w:val="444444"/>
                <w:sz w:val="24"/>
              </w:rPr>
            </w:pPr>
            <w:r w:rsidRPr="00C6668A">
              <w:rPr>
                <w:sz w:val="24"/>
              </w:rPr>
              <w:t>Отдых (рекреация)</w:t>
            </w:r>
          </w:p>
        </w:tc>
      </w:tr>
      <w:tr w:rsidR="007E059F" w:rsidRPr="004210D6" w:rsidTr="00BD13E7">
        <w:trPr>
          <w:trHeight w:val="405"/>
        </w:trPr>
        <w:tc>
          <w:tcPr>
            <w:tcW w:w="1980" w:type="dxa"/>
          </w:tcPr>
          <w:p w:rsidR="007E059F" w:rsidRPr="00C6668A" w:rsidRDefault="007E059F" w:rsidP="00B6405B">
            <w:pPr>
              <w:tabs>
                <w:tab w:val="left" w:pos="851"/>
              </w:tabs>
              <w:ind w:firstLine="0"/>
              <w:jc w:val="center"/>
              <w:rPr>
                <w:sz w:val="24"/>
              </w:rPr>
            </w:pPr>
            <w:r w:rsidRPr="00C6668A">
              <w:rPr>
                <w:sz w:val="24"/>
              </w:rPr>
              <w:t>:ЗУ11</w:t>
            </w:r>
          </w:p>
        </w:tc>
        <w:tc>
          <w:tcPr>
            <w:tcW w:w="7128" w:type="dxa"/>
          </w:tcPr>
          <w:p w:rsidR="007E059F" w:rsidRPr="00C6668A" w:rsidRDefault="007E059F" w:rsidP="00B6405B">
            <w:pPr>
              <w:ind w:firstLine="0"/>
              <w:rPr>
                <w:sz w:val="24"/>
              </w:rPr>
            </w:pPr>
            <w:r w:rsidRPr="00C6668A">
              <w:rPr>
                <w:sz w:val="24"/>
              </w:rPr>
              <w:t>Спорт</w:t>
            </w:r>
          </w:p>
        </w:tc>
      </w:tr>
      <w:tr w:rsidR="007E059F" w:rsidRPr="004210D6" w:rsidTr="00BD13E7">
        <w:trPr>
          <w:trHeight w:val="645"/>
        </w:trPr>
        <w:tc>
          <w:tcPr>
            <w:tcW w:w="1980" w:type="dxa"/>
          </w:tcPr>
          <w:p w:rsidR="007E059F" w:rsidRPr="00C6668A" w:rsidRDefault="007E059F" w:rsidP="00B6405B">
            <w:pPr>
              <w:tabs>
                <w:tab w:val="left" w:pos="851"/>
              </w:tabs>
              <w:ind w:firstLine="22"/>
              <w:jc w:val="center"/>
              <w:rPr>
                <w:sz w:val="24"/>
              </w:rPr>
            </w:pPr>
            <w:r w:rsidRPr="00C6668A">
              <w:rPr>
                <w:color w:val="000000"/>
                <w:sz w:val="24"/>
              </w:rPr>
              <w:t>:ЗУ7</w:t>
            </w: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7128" w:type="dxa"/>
          </w:tcPr>
          <w:p w:rsidR="007E059F" w:rsidRPr="00C6668A" w:rsidRDefault="007E059F" w:rsidP="00E04BBB">
            <w:pPr>
              <w:ind w:firstLine="0"/>
              <w:rPr>
                <w:sz w:val="24"/>
              </w:rPr>
            </w:pPr>
            <w:r w:rsidRPr="00C6668A">
              <w:rPr>
                <w:sz w:val="24"/>
              </w:rPr>
              <w:t>Водные объекты</w:t>
            </w:r>
          </w:p>
        </w:tc>
      </w:tr>
      <w:tr w:rsidR="007E059F" w:rsidRPr="004210D6" w:rsidTr="00BD13E7">
        <w:trPr>
          <w:trHeight w:val="645"/>
        </w:trPr>
        <w:tc>
          <w:tcPr>
            <w:tcW w:w="1980" w:type="dxa"/>
          </w:tcPr>
          <w:p w:rsidR="007E059F" w:rsidRPr="00C6668A" w:rsidRDefault="007E059F" w:rsidP="00B6405B">
            <w:pPr>
              <w:tabs>
                <w:tab w:val="left" w:pos="851"/>
              </w:tabs>
              <w:ind w:firstLine="22"/>
              <w:jc w:val="center"/>
              <w:rPr>
                <w:color w:val="000000"/>
                <w:sz w:val="24"/>
              </w:rPr>
            </w:pPr>
            <w:r w:rsidRPr="00C6668A">
              <w:rPr>
                <w:color w:val="000000"/>
                <w:sz w:val="24"/>
              </w:rPr>
              <w:t>:ЗУ7</w:t>
            </w:r>
            <w:r>
              <w:rPr>
                <w:color w:val="000000"/>
                <w:sz w:val="24"/>
              </w:rPr>
              <w:t>49</w:t>
            </w:r>
          </w:p>
          <w:p w:rsidR="007E059F" w:rsidRPr="00C6668A" w:rsidRDefault="007E059F" w:rsidP="00B6405B">
            <w:pPr>
              <w:tabs>
                <w:tab w:val="left" w:pos="851"/>
              </w:tabs>
              <w:ind w:firstLine="22"/>
              <w:jc w:val="center"/>
              <w:rPr>
                <w:color w:val="000000"/>
                <w:sz w:val="24"/>
              </w:rPr>
            </w:pPr>
            <w:r w:rsidRPr="00C6668A">
              <w:rPr>
                <w:color w:val="000000"/>
                <w:sz w:val="24"/>
              </w:rPr>
              <w:t>:ЗУ7</w:t>
            </w:r>
            <w:r>
              <w:rPr>
                <w:color w:val="000000"/>
                <w:sz w:val="24"/>
              </w:rPr>
              <w:t>48</w:t>
            </w:r>
          </w:p>
          <w:p w:rsidR="007E059F" w:rsidRPr="00C6668A" w:rsidRDefault="007E059F" w:rsidP="00B6405B">
            <w:pPr>
              <w:tabs>
                <w:tab w:val="left" w:pos="851"/>
              </w:tabs>
              <w:ind w:firstLine="22"/>
              <w:jc w:val="center"/>
              <w:rPr>
                <w:color w:val="000000"/>
                <w:sz w:val="24"/>
              </w:rPr>
            </w:pPr>
            <w:r w:rsidRPr="00C6668A">
              <w:rPr>
                <w:color w:val="000000"/>
                <w:sz w:val="24"/>
              </w:rPr>
              <w:t>:ЗУ7</w:t>
            </w:r>
            <w:r>
              <w:rPr>
                <w:color w:val="000000"/>
                <w:sz w:val="24"/>
              </w:rPr>
              <w:t>47</w:t>
            </w:r>
          </w:p>
          <w:p w:rsidR="007E059F" w:rsidRDefault="007E059F" w:rsidP="00B6405B">
            <w:pPr>
              <w:tabs>
                <w:tab w:val="left" w:pos="851"/>
              </w:tabs>
              <w:ind w:firstLine="22"/>
              <w:jc w:val="center"/>
              <w:rPr>
                <w:color w:val="000000"/>
                <w:sz w:val="24"/>
              </w:rPr>
            </w:pPr>
            <w:r w:rsidRPr="00C6668A">
              <w:rPr>
                <w:color w:val="000000"/>
                <w:sz w:val="24"/>
              </w:rPr>
              <w:t>:ЗУ7</w:t>
            </w:r>
            <w:r>
              <w:rPr>
                <w:color w:val="000000"/>
                <w:sz w:val="24"/>
              </w:rPr>
              <w:t>46</w:t>
            </w:r>
          </w:p>
          <w:p w:rsidR="00623ACA" w:rsidRPr="00C6668A" w:rsidRDefault="00623ACA" w:rsidP="00B6405B">
            <w:pPr>
              <w:tabs>
                <w:tab w:val="left" w:pos="851"/>
              </w:tabs>
              <w:ind w:firstLine="22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:ЗУ211</w:t>
            </w:r>
          </w:p>
        </w:tc>
        <w:tc>
          <w:tcPr>
            <w:tcW w:w="7128" w:type="dxa"/>
          </w:tcPr>
          <w:p w:rsidR="007E059F" w:rsidRPr="00C6668A" w:rsidRDefault="007E059F" w:rsidP="00E04BBB">
            <w:pPr>
              <w:ind w:firstLine="0"/>
              <w:rPr>
                <w:sz w:val="24"/>
              </w:rPr>
            </w:pPr>
            <w:r w:rsidRPr="00C6668A">
              <w:rPr>
                <w:sz w:val="24"/>
              </w:rPr>
              <w:t>Коммунальное обслуживание</w:t>
            </w:r>
          </w:p>
        </w:tc>
      </w:tr>
      <w:tr w:rsidR="007E059F" w:rsidRPr="004210D6" w:rsidTr="007708E0">
        <w:tc>
          <w:tcPr>
            <w:tcW w:w="1980" w:type="dxa"/>
          </w:tcPr>
          <w:p w:rsidR="007E059F" w:rsidRPr="00C6668A" w:rsidRDefault="007E059F" w:rsidP="00B6405B">
            <w:pPr>
              <w:tabs>
                <w:tab w:val="left" w:pos="851"/>
              </w:tabs>
              <w:ind w:firstLine="0"/>
              <w:jc w:val="center"/>
              <w:rPr>
                <w:sz w:val="24"/>
              </w:rPr>
            </w:pPr>
            <w:r w:rsidRPr="00C6668A">
              <w:rPr>
                <w:sz w:val="24"/>
              </w:rPr>
              <w:br w:type="page"/>
              <w:t>:ЗУ 7</w:t>
            </w:r>
            <w:r>
              <w:rPr>
                <w:sz w:val="24"/>
              </w:rPr>
              <w:t>51</w:t>
            </w:r>
          </w:p>
        </w:tc>
        <w:tc>
          <w:tcPr>
            <w:tcW w:w="7128" w:type="dxa"/>
          </w:tcPr>
          <w:p w:rsidR="007E059F" w:rsidRPr="00C6668A" w:rsidRDefault="007E059F" w:rsidP="00B6405B">
            <w:pPr>
              <w:tabs>
                <w:tab w:val="left" w:pos="851"/>
              </w:tabs>
              <w:ind w:firstLine="0"/>
              <w:rPr>
                <w:color w:val="0000FF"/>
                <w:sz w:val="24"/>
              </w:rPr>
            </w:pPr>
            <w:r w:rsidRPr="00C6668A">
              <w:rPr>
                <w:sz w:val="24"/>
              </w:rPr>
              <w:t>Земельные участки (территории) общего пользования</w:t>
            </w:r>
          </w:p>
        </w:tc>
      </w:tr>
      <w:bookmarkEnd w:id="7"/>
    </w:tbl>
    <w:p w:rsidR="007E059F" w:rsidRDefault="007E059F"/>
    <w:p w:rsidR="007E059F" w:rsidRDefault="007E059F"/>
    <w:p w:rsidR="007E059F" w:rsidRDefault="007E059F"/>
    <w:p w:rsidR="007E059F" w:rsidRDefault="007E059F" w:rsidP="000D13C7">
      <w:pPr>
        <w:tabs>
          <w:tab w:val="left" w:pos="851"/>
        </w:tabs>
        <w:spacing w:line="360" w:lineRule="auto"/>
        <w:ind w:firstLine="180"/>
        <w:jc w:val="center"/>
        <w:rPr>
          <w:b/>
          <w:color w:val="333333"/>
          <w:shd w:val="clear" w:color="auto" w:fill="FFFFFF"/>
        </w:rPr>
      </w:pPr>
      <w:r>
        <w:rPr>
          <w:b/>
        </w:rPr>
        <w:t xml:space="preserve">5. </w:t>
      </w:r>
      <w:r>
        <w:rPr>
          <w:b/>
          <w:color w:val="333333"/>
          <w:shd w:val="clear" w:color="auto" w:fill="FFFFFF"/>
        </w:rPr>
        <w:t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</w:t>
      </w:r>
    </w:p>
    <w:p w:rsidR="007E059F" w:rsidRDefault="007E059F" w:rsidP="000D13C7">
      <w:pPr>
        <w:tabs>
          <w:tab w:val="left" w:pos="851"/>
        </w:tabs>
        <w:spacing w:line="360" w:lineRule="auto"/>
        <w:ind w:firstLine="18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В границы проектирования лесные участки не входят.</w:t>
      </w:r>
    </w:p>
    <w:p w:rsidR="007E059F" w:rsidRDefault="007E059F" w:rsidP="000D13C7">
      <w:pPr>
        <w:tabs>
          <w:tab w:val="left" w:pos="851"/>
        </w:tabs>
        <w:spacing w:line="360" w:lineRule="auto"/>
        <w:ind w:firstLine="180"/>
        <w:jc w:val="both"/>
        <w:rPr>
          <w:b/>
        </w:rPr>
      </w:pPr>
    </w:p>
    <w:p w:rsidR="001A095F" w:rsidRDefault="001A095F" w:rsidP="000D13C7">
      <w:pPr>
        <w:tabs>
          <w:tab w:val="left" w:pos="851"/>
        </w:tabs>
        <w:spacing w:line="360" w:lineRule="auto"/>
        <w:ind w:firstLine="180"/>
        <w:jc w:val="both"/>
        <w:rPr>
          <w:b/>
        </w:rPr>
      </w:pPr>
    </w:p>
    <w:p w:rsidR="007E059F" w:rsidRDefault="007E059F" w:rsidP="000D13C7">
      <w:pPr>
        <w:tabs>
          <w:tab w:val="left" w:pos="851"/>
        </w:tabs>
        <w:spacing w:line="360" w:lineRule="auto"/>
        <w:ind w:firstLine="180"/>
        <w:jc w:val="both"/>
        <w:rPr>
          <w:b/>
        </w:rPr>
      </w:pPr>
    </w:p>
    <w:p w:rsidR="007E059F" w:rsidRDefault="007E059F" w:rsidP="000D13C7">
      <w:pPr>
        <w:tabs>
          <w:tab w:val="left" w:pos="851"/>
        </w:tabs>
        <w:spacing w:line="360" w:lineRule="auto"/>
        <w:ind w:firstLine="180"/>
        <w:jc w:val="both"/>
      </w:pPr>
      <w:r>
        <w:rPr>
          <w:b/>
        </w:rPr>
        <w:lastRenderedPageBreak/>
        <w:t>6.</w:t>
      </w:r>
      <w:r w:rsidRPr="00DD2ED1">
        <w:rPr>
          <w:b/>
        </w:rPr>
        <w:t xml:space="preserve"> </w:t>
      </w:r>
      <w:r w:rsidRPr="00DD2ED1">
        <w:rPr>
          <w:b/>
          <w:color w:val="333333"/>
          <w:shd w:val="clear" w:color="auto" w:fill="FFFFFF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утвержден проект межевания, определяются в соответствии с требованиями к точности определения координат характерных точек границ</w:t>
      </w:r>
    </w:p>
    <w:p w:rsidR="007E059F" w:rsidRDefault="007E059F" w:rsidP="000D13C7">
      <w:pPr>
        <w:tabs>
          <w:tab w:val="left" w:pos="851"/>
        </w:tabs>
        <w:jc w:val="center"/>
      </w:pPr>
    </w:p>
    <w:p w:rsidR="007E059F" w:rsidRDefault="007E059F" w:rsidP="000D13C7">
      <w:pPr>
        <w:ind w:left="7788" w:firstLine="0"/>
      </w:pPr>
      <w:r w:rsidRPr="009E6722">
        <w:t>Таблица</w:t>
      </w:r>
      <w:r>
        <w:t xml:space="preserve"> 6.1</w:t>
      </w:r>
    </w:p>
    <w:p w:rsidR="007E059F" w:rsidRDefault="007E059F" w:rsidP="000D13C7">
      <w:pPr>
        <w:ind w:left="7788" w:firstLine="0"/>
      </w:pPr>
    </w:p>
    <w:p w:rsidR="007E059F" w:rsidRDefault="007E059F" w:rsidP="00B6405B">
      <w:pPr>
        <w:ind w:firstLine="0"/>
        <w:rPr>
          <w:color w:val="4472C4"/>
          <w:sz w:val="20"/>
          <w:szCs w:val="20"/>
        </w:rPr>
        <w:sectPr w:rsidR="007E059F" w:rsidSect="000D13C7">
          <w:pgSz w:w="11906" w:h="16838" w:code="9"/>
          <w:pgMar w:top="1673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7"/>
        <w:gridCol w:w="1301"/>
        <w:gridCol w:w="1908"/>
        <w:gridCol w:w="19"/>
      </w:tblGrid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lastRenderedPageBreak/>
              <w:t>:ЗУ1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rPr>
                <w:color w:val="4F81BD" w:themeColor="accent1"/>
                <w:sz w:val="20"/>
                <w:szCs w:val="20"/>
              </w:rPr>
            </w:pP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rPr>
                <w:color w:val="4F81BD" w:themeColor="accent1"/>
                <w:sz w:val="20"/>
                <w:szCs w:val="20"/>
              </w:rPr>
            </w:pP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96</w:t>
            </w:r>
            <w:r w:rsidR="00645C31" w:rsidRPr="000B4920">
              <w:rPr>
                <w:color w:val="4F81BD" w:themeColor="accent1"/>
                <w:sz w:val="20"/>
                <w:szCs w:val="20"/>
              </w:rPr>
              <w:t>5</w:t>
            </w:r>
          </w:p>
        </w:tc>
        <w:tc>
          <w:tcPr>
            <w:tcW w:w="1301" w:type="dxa"/>
            <w:vAlign w:val="bottom"/>
          </w:tcPr>
          <w:p w:rsidR="007E059F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417422,97</w:t>
            </w:r>
          </w:p>
        </w:tc>
        <w:tc>
          <w:tcPr>
            <w:tcW w:w="1908" w:type="dxa"/>
            <w:vAlign w:val="bottom"/>
          </w:tcPr>
          <w:p w:rsidR="007E059F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1551286,03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96</w:t>
            </w:r>
            <w:r w:rsidR="00645C31" w:rsidRPr="000B4920">
              <w:rPr>
                <w:color w:val="4F81BD" w:themeColor="accent1"/>
                <w:sz w:val="20"/>
                <w:szCs w:val="20"/>
              </w:rPr>
              <w:t>6</w:t>
            </w:r>
          </w:p>
        </w:tc>
        <w:tc>
          <w:tcPr>
            <w:tcW w:w="1301" w:type="dxa"/>
            <w:vAlign w:val="bottom"/>
          </w:tcPr>
          <w:p w:rsidR="007E059F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417366,76</w:t>
            </w:r>
          </w:p>
        </w:tc>
        <w:tc>
          <w:tcPr>
            <w:tcW w:w="1908" w:type="dxa"/>
            <w:vAlign w:val="bottom"/>
          </w:tcPr>
          <w:p w:rsidR="007E059F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1551405,15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96</w:t>
            </w:r>
            <w:r w:rsidR="00645C31" w:rsidRPr="000B4920">
              <w:rPr>
                <w:color w:val="4F81BD" w:themeColor="accent1"/>
                <w:sz w:val="20"/>
                <w:szCs w:val="20"/>
              </w:rPr>
              <w:t>7</w:t>
            </w:r>
          </w:p>
        </w:tc>
        <w:tc>
          <w:tcPr>
            <w:tcW w:w="1301" w:type="dxa"/>
            <w:vAlign w:val="bottom"/>
          </w:tcPr>
          <w:p w:rsidR="007E059F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417197,69</w:t>
            </w:r>
          </w:p>
        </w:tc>
        <w:tc>
          <w:tcPr>
            <w:tcW w:w="1908" w:type="dxa"/>
            <w:vAlign w:val="bottom"/>
          </w:tcPr>
          <w:p w:rsidR="007E059F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1551291,32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645C31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1040</w:t>
            </w:r>
          </w:p>
        </w:tc>
        <w:tc>
          <w:tcPr>
            <w:tcW w:w="1301" w:type="dxa"/>
            <w:vAlign w:val="bottom"/>
          </w:tcPr>
          <w:p w:rsidR="007E059F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417253,65</w:t>
            </w:r>
          </w:p>
        </w:tc>
        <w:tc>
          <w:tcPr>
            <w:tcW w:w="1908" w:type="dxa"/>
            <w:vAlign w:val="bottom"/>
          </w:tcPr>
          <w:p w:rsidR="007E059F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1551208,20</w:t>
            </w:r>
          </w:p>
        </w:tc>
      </w:tr>
      <w:tr w:rsidR="00645C31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645C31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1039</w:t>
            </w:r>
          </w:p>
        </w:tc>
        <w:tc>
          <w:tcPr>
            <w:tcW w:w="1301" w:type="dxa"/>
            <w:vAlign w:val="bottom"/>
          </w:tcPr>
          <w:p w:rsidR="00645C31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417290,01</w:t>
            </w:r>
          </w:p>
        </w:tc>
        <w:tc>
          <w:tcPr>
            <w:tcW w:w="1908" w:type="dxa"/>
            <w:vAlign w:val="bottom"/>
          </w:tcPr>
          <w:p w:rsidR="00645C31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1551232,68</w:t>
            </w:r>
          </w:p>
        </w:tc>
      </w:tr>
      <w:tr w:rsidR="00645C31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645C31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1038</w:t>
            </w:r>
          </w:p>
        </w:tc>
        <w:tc>
          <w:tcPr>
            <w:tcW w:w="1301" w:type="dxa"/>
            <w:vAlign w:val="bottom"/>
          </w:tcPr>
          <w:p w:rsidR="00645C31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417306,77</w:t>
            </w:r>
          </w:p>
        </w:tc>
        <w:tc>
          <w:tcPr>
            <w:tcW w:w="1908" w:type="dxa"/>
            <w:vAlign w:val="bottom"/>
          </w:tcPr>
          <w:p w:rsidR="00645C31" w:rsidRPr="000B4920" w:rsidRDefault="00645C31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1551207,78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:ЗУ2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958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417566,26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1551114,87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959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417687,46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1551196,46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960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417669,58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1551223,02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961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417598,36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1551328,81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962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417575,77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1551362,37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963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417479,92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1551297,84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:ЗУ3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945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417704,22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1551207,47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946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417816,15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1551282,78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947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417770,22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1551351,03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944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417658,26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1551275,65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:ЗУ4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418408,70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1551481,55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5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418397,93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1551497,55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418351,75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1551466,75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16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418362,65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1551450,56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:ЗУ5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5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418397,93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1551497,55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2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418387,05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1551513,73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17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418340,93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1551482,85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418351,75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1551466,75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:ЗУ6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2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418387,05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1551513,73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3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418376,26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1551529,77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18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418330,10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1551498,94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17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418340,93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1551482,85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lastRenderedPageBreak/>
              <w:t>:ЗУ7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3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418376,26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1551529,77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418365,39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1551545,91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19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418319,27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1551515,03</w:t>
            </w:r>
          </w:p>
        </w:tc>
      </w:tr>
      <w:tr w:rsidR="007E059F" w:rsidRPr="009C1DA2" w:rsidTr="00352E6F">
        <w:trPr>
          <w:gridAfter w:val="1"/>
          <w:wAfter w:w="19" w:type="dxa"/>
        </w:trPr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18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418330,1</w:t>
            </w:r>
          </w:p>
        </w:tc>
        <w:tc>
          <w:tcPr>
            <w:tcW w:w="1908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1551498,94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:ЗУ8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418365,39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1551545,91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7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418354,49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1551562,13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20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418308,44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1551531,13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19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418319,27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1551515,03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:ЗУ9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7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418354,49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1551562,13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8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418343,69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1551578,17 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21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418297,61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1551547,22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20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418308,44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1551531,13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:ЗУ10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8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418343,69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1551578,17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11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418332,86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1551594,27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22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418286,8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1551563,28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21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418297,61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1551547,22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:ЗУ11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944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417658,26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1551275,65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947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417770,22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1551351,03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946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417816,15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1551282,78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948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417928,24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1551358,20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949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417906,70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1551390,09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950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417882,04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1551416,18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951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417852,92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1551436,41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952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417820,29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1551450,25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953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417785,51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1551457,11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954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417750,07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1551456,72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955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417715,46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1551449,07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956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417682,48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1551434,21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957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417592,36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1551373,54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lastRenderedPageBreak/>
              <w:t>:ЗУ12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894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417281,22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1551524,72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895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417303,26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1551539,75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941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417288,22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1551571,62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939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417261,57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1551553,68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:ЗУ13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896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417331,38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1551480,13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897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417297,26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1551500,98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938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417317,64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1551470,88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940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417331,38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1551480,13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:ЗУ14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23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418315,84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1551619,49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28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418306,15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1551633,88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418260,17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1551602,81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40</w:t>
            </w:r>
          </w:p>
        </w:tc>
        <w:tc>
          <w:tcPr>
            <w:tcW w:w="1301" w:type="dxa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418269,80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B4920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B4920">
              <w:rPr>
                <w:color w:val="4F81BD" w:themeColor="accent1"/>
                <w:sz w:val="20"/>
                <w:szCs w:val="20"/>
              </w:rPr>
              <w:t>1551588,50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:ЗУ15</w:t>
            </w:r>
          </w:p>
        </w:tc>
        <w:tc>
          <w:tcPr>
            <w:tcW w:w="1301" w:type="dxa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28</w:t>
            </w:r>
          </w:p>
        </w:tc>
        <w:tc>
          <w:tcPr>
            <w:tcW w:w="1301" w:type="dxa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418306,15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551633,88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27</w:t>
            </w:r>
          </w:p>
        </w:tc>
        <w:tc>
          <w:tcPr>
            <w:tcW w:w="1301" w:type="dxa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418296,45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1551648,28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42</w:t>
            </w:r>
          </w:p>
        </w:tc>
        <w:tc>
          <w:tcPr>
            <w:tcW w:w="1301" w:type="dxa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418250,50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1551617,17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41</w:t>
            </w:r>
          </w:p>
        </w:tc>
        <w:tc>
          <w:tcPr>
            <w:tcW w:w="1301" w:type="dxa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418260,17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07610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7610C">
              <w:rPr>
                <w:color w:val="4F81BD" w:themeColor="accent1"/>
                <w:sz w:val="20"/>
                <w:szCs w:val="20"/>
              </w:rPr>
              <w:t>1551602,81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:ЗУ16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27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418296,45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1551648,28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26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418286,83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1551662,56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43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418240,83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1551631,53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42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418250,5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1551617,17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:ЗУ17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26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418286,83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1551662,56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25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418277,17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1551676,92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44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418231,17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1551645,88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43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418240,83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1551631,53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:ЗУ18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25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418277,17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1551676,92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29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418267,40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1551691,43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45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418221,51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1551660,22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44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418231,17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1551645,88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:ЗУ19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29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418267,40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1551691,43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30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418257,73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1551705,79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46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418211,86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1551674,56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45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418221,51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1551660,22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:ЗУ20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30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418257,73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1551705,79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31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418248,07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155720,15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47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418202,19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1551688,92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46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418211,86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1551674,56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:ЗУ21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31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418248,07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1551720,15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38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418238,45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1551734,44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48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418192,53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1551703,28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lastRenderedPageBreak/>
              <w:t>47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418202,19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1551688,93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:ЗУ22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38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418238,45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1551734,44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34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418192,53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1551703,28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35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418224,29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1551745,67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49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418182,87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1551717,62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48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418192,53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1551703,28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:ЗУ23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50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418176,68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1551720,35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51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418181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1551720,4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49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418182,87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1551717,62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35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418224,29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1551745,67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52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418180,5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1551760,39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53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418176,68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1551760,35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:ЗУ24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54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418159,15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1551720,16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55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418159,15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1551760,15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53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418176,68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1551760,35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50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418176,68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1551720,35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:ЗУ25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56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418141,63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1551719,96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57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418141,63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1551759,96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55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418159,15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1551760,15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54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418159,15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1551720,16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:ЗУ26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58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418124,1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1551719,76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59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418124,1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1551759,76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57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418141,63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1551759,96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56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418141,63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1551719,96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:ЗУ27</w:t>
            </w:r>
          </w:p>
        </w:tc>
        <w:tc>
          <w:tcPr>
            <w:tcW w:w="1301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60</w:t>
            </w:r>
          </w:p>
        </w:tc>
        <w:tc>
          <w:tcPr>
            <w:tcW w:w="1301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418115,3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1551713,67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61</w:t>
            </w:r>
          </w:p>
        </w:tc>
        <w:tc>
          <w:tcPr>
            <w:tcW w:w="1301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418119,45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1551719,71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58</w:t>
            </w:r>
          </w:p>
        </w:tc>
        <w:tc>
          <w:tcPr>
            <w:tcW w:w="1301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418124,1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1551719,76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59</w:t>
            </w:r>
          </w:p>
        </w:tc>
        <w:tc>
          <w:tcPr>
            <w:tcW w:w="1301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418124,1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1551759,76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62</w:t>
            </w:r>
          </w:p>
        </w:tc>
        <w:tc>
          <w:tcPr>
            <w:tcW w:w="1301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418098,26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1551759,47</w:t>
            </w:r>
          </w:p>
        </w:tc>
      </w:tr>
      <w:tr w:rsidR="00944A50" w:rsidRPr="009C1DA2" w:rsidTr="00352E6F">
        <w:tc>
          <w:tcPr>
            <w:tcW w:w="977" w:type="dxa"/>
            <w:vAlign w:val="bottom"/>
          </w:tcPr>
          <w:p w:rsidR="00944A50" w:rsidRPr="00944A50" w:rsidRDefault="00944A50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1029</w:t>
            </w:r>
          </w:p>
        </w:tc>
        <w:tc>
          <w:tcPr>
            <w:tcW w:w="1301" w:type="dxa"/>
            <w:vAlign w:val="bottom"/>
          </w:tcPr>
          <w:p w:rsidR="00944A50" w:rsidRPr="00944A50" w:rsidRDefault="00944A50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1551742,59</w:t>
            </w:r>
          </w:p>
        </w:tc>
        <w:tc>
          <w:tcPr>
            <w:tcW w:w="1927" w:type="dxa"/>
            <w:gridSpan w:val="2"/>
            <w:vAlign w:val="bottom"/>
          </w:tcPr>
          <w:p w:rsidR="00944A50" w:rsidRPr="00944A50" w:rsidRDefault="00944A50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418086,52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63</w:t>
            </w:r>
          </w:p>
        </w:tc>
        <w:tc>
          <w:tcPr>
            <w:tcW w:w="1301" w:type="dxa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418082,32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944A50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1551736,31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:ЗУ28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64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418105,28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1551699,11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65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418072,33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1551721,79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63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418082,32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1551736,31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60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418115,3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1551713,67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:ЗУ29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66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418170,67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1551485,15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67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418187,21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1551496,28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68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418210,63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1551461,41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69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418194,11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1551450,3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:ЗУ30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70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418223,15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1551407,14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lastRenderedPageBreak/>
              <w:t>71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418239,64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1551418,23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72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418262,98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1551383,5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73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418246,51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1551372,42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:ЗУ31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71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418239,64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1551418,23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70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418223,15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1551407,14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74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418213,47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1551421,53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75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418257,62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1551451,22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76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418267,39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1551436,9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77</w:t>
            </w:r>
          </w:p>
        </w:tc>
        <w:tc>
          <w:tcPr>
            <w:tcW w:w="1301" w:type="dxa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418253,52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547DA1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547DA1">
              <w:rPr>
                <w:color w:val="4F81BD" w:themeColor="accent1"/>
                <w:sz w:val="20"/>
                <w:szCs w:val="20"/>
              </w:rPr>
              <w:t>1551427,57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:ЗУ32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418213,47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1551421,53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418203,79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1551435,91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418247,93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1551465,61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418252,79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1551458,39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418257,62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1551451,22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:ЗУ33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418203,79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1551435,91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69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418194,11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1551450,3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68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418210,63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1551461,41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418224,47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1551470,72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418238,31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1551480,04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418247,93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1551465,61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:ЗУ34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67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418187,21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1551496,28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83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418201,05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1551505,59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418224,47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1551470,72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68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418210,63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1551461,41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:ЗУ35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83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418201,05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1551505,59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418214,86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1551514,89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418238,31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1551480,04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418224,47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1551470,72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:ЗУ36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418239,64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1551418,23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418253,52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1551427,57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418276,86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1551392,84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418262,98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1551383,5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:ЗУ37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418253,52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1551427,57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418267,39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1551436,9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418290,75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1551402,19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418276,86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1551392,84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:ЗУ38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418247,93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1551465,61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418238,31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1551480,04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418214,86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1551514,89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418228,64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1551524,16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418252,09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1551489,31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lastRenderedPageBreak/>
              <w:t>89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418261,78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1551474,92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418266,64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1551467,69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418252,79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1551458,39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:ЗУ39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418228,64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1551524,16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418242,56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1551533,52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418265,99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1551498,66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418252,09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1551489,31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:ЗУ40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418242,56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1551533,52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93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418256,4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1551542,83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418279,83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1551507,97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418265,99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1551498,66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:ЗУ41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418267,39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1551436,9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75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418257,62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1551451,22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418252,79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1551458,39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418266,64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1551467,69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418271,46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1551460,53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418281,05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1551446,09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418304,41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1551411,38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418290,75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1551402,19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:ЗУ42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418281,05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1551446,09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418294,95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1551455,44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418318,28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1551420,72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418304,41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1551411,38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:ЗУ43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418294,95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1551455,44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418308,84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1551464,79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418332,17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1551430,06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418318,28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1551420,72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:ЗУ44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418308,84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1551464,79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418322,71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1551474,12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103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418346,06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1551439,41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418332,17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1551430,06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:ЗУ45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93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418256,4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1551542,83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418270,22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1551552,13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418293,67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1551517,28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418279,83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1551507,97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:ЗУ46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418308,84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1551464,79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418294,95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1551455,44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418281,05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1551446,09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418271,46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1551460,53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418313,03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1551488,5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418322,71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1551474,12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lastRenderedPageBreak/>
              <w:t>:ЗУ47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418271,46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1551460,53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418266,64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1551467,69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418261,78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1551474,92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418303,35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1551502,89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418313,03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1551488,5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:ЗУ48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418261,78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1551474,92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88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418252,09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1551489,31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418265,99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1551498,66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94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418279,83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1551507,97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418293,67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1551517,28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418303,35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1551502,89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:ЗУ49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418139,71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1551673,55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418173,47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1551695,77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110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418170,44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1551700,28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111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418130,05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1551699,83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112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418127,16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1551695,63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:ЗУ50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113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418111,44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1551672,79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114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418141,72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1551651,68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115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418146,04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1551655,04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116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418148,37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1551658,32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108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418139,71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1551673,55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112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418127,16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1551695,63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:ЗУ51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117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418087,44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1551637,91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118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418088,87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1551639,99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119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418112,36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1551605,02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120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418116,3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1551599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121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418100,92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1551588,67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122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418087,3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1551608,9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:ЗУ52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123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418129,97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1551545,51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124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418146,45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1551556,59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125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418170,11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1551521,38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126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418153,66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1551510,31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:ЗУ53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127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418160,3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1551565,89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124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418146,45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1551556,59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123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418129,97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1551545,51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128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418120,29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1551559,89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418164,47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1551589,58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130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418174,15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1551575,19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:ЗУ54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128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418120,29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1551559,89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131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418110,6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1551574,28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132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418154,8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1551603,98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lastRenderedPageBreak/>
              <w:t>129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418164,47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1551589,58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:ЗУ55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418110,6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1551574,28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121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418100,92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1551588,67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120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418116,3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1551599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119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418112,36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1551605,02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133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418126,21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1551614,33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418131,93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1551618,43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135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418135,15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1551618,4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418142,01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1551623,02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132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418154,8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1551603,98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:ЗУ56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118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418088,87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1551639,99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418099,04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1551654,77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133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418126,21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1551614,33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119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418112,36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1551605,02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:ЗУ57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137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418099,04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1551654,77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138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418103,5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1551661,25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139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418133,5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1551640,61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134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418131,93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1551618,43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133</w:t>
            </w:r>
          </w:p>
        </w:tc>
        <w:tc>
          <w:tcPr>
            <w:tcW w:w="1301" w:type="dxa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418126,21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8A2205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8A2205">
              <w:rPr>
                <w:color w:val="4F81BD" w:themeColor="accent1"/>
                <w:sz w:val="20"/>
                <w:szCs w:val="20"/>
              </w:rPr>
              <w:t>1551614,33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:ЗУ58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124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418146,45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1551556,59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127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418160,3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1551565,89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140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418183,94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1551530,7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125</w:t>
            </w:r>
          </w:p>
        </w:tc>
        <w:tc>
          <w:tcPr>
            <w:tcW w:w="1301" w:type="dxa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418170,11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1574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574BC">
              <w:rPr>
                <w:color w:val="4F81BD" w:themeColor="accent1"/>
                <w:sz w:val="20"/>
                <w:szCs w:val="20"/>
              </w:rPr>
              <w:t>1551521,38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:ЗУ59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127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418160,3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1551565,89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130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418174,15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1551575,19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141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418197,78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1551540,01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140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418183,94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1551530,7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:ЗУ60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418164,47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1551589,58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132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418154,8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1551603,98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136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418142,01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1551623,02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142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418160,03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1551635,15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143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418163,17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1551630,49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144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418172,85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1551616,1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145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418182,53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1551601,71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146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418178,33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1551598,89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:ЗУ61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130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418174,15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1551575,19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129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418164,47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1551589,58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146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418178,33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1551598,89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147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418187,99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1551584,49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148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418211,62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1551549,33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141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418197,78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1551540,01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:ЗУ62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lastRenderedPageBreak/>
              <w:t>147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418187,99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1551584,49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418201,84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1551593,79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150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418225,45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1551558,64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148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418211,62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1551549,33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:ЗУ63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418201,84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1551593,79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151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418215,68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1551603,1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152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418239,29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1551567,96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150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418225,45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1551558,64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:ЗУ64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151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418215,68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1551603,1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153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418229,57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1551612,43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154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418253,2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1551577,32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152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418239,29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1551567,96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:ЗУ65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151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418215,68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1551603,1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418201,84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1551593,79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147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418187,99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1551584,49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146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418178,33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1551598,89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145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418182,53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1551601,71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418219,89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1551626,81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153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418229,57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1551612,43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:ЗУ66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145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418182,53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1551601,71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144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418172,85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1551616,1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156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418210,2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1551641,2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418219,89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1551626,81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:ЗУ67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144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418172,85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1551616,1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143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418163,17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1551630,49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157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418200,52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1551655,59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156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418210,2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1551641,2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:ЗУ68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143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418163,17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1551630,49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142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418160,03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1551635,15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158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418154,37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1551643,57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418191,73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1551668,66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157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418200,52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1551655,59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:ЗУ69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158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418154,37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1551643,57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160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418150,65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1551649,09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115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418146,04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1551655,04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116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418148,37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1551658,32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161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418183,02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1551681,58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418191,73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1551668,66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:ЗУ70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116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418148,37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1551658,32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108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418139,71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1551673,55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109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418173,47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1551695,77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lastRenderedPageBreak/>
              <w:t>161</w:t>
            </w:r>
          </w:p>
        </w:tc>
        <w:tc>
          <w:tcPr>
            <w:tcW w:w="1301" w:type="dxa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418183,02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CA0D0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A0D0F">
              <w:rPr>
                <w:color w:val="4F81BD" w:themeColor="accent1"/>
                <w:sz w:val="20"/>
                <w:szCs w:val="20"/>
              </w:rPr>
              <w:t>1551681,58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:ЗУ71</w:t>
            </w:r>
          </w:p>
        </w:tc>
        <w:tc>
          <w:tcPr>
            <w:tcW w:w="1301" w:type="dxa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162</w:t>
            </w:r>
          </w:p>
        </w:tc>
        <w:tc>
          <w:tcPr>
            <w:tcW w:w="1301" w:type="dxa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418154,59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1551294,07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163</w:t>
            </w:r>
          </w:p>
        </w:tc>
        <w:tc>
          <w:tcPr>
            <w:tcW w:w="1301" w:type="dxa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418138,93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1551317,34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D0510D" w:rsidRDefault="00CA0D0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165</w:t>
            </w:r>
          </w:p>
        </w:tc>
        <w:tc>
          <w:tcPr>
            <w:tcW w:w="1301" w:type="dxa"/>
            <w:vAlign w:val="bottom"/>
          </w:tcPr>
          <w:p w:rsidR="007E059F" w:rsidRPr="00D0510D" w:rsidRDefault="00D0510D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418188,26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D0510D" w:rsidRDefault="00D0510D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1551333,6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D0510D" w:rsidRDefault="00D0510D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171</w:t>
            </w:r>
          </w:p>
        </w:tc>
        <w:tc>
          <w:tcPr>
            <w:tcW w:w="1301" w:type="dxa"/>
            <w:vAlign w:val="bottom"/>
          </w:tcPr>
          <w:p w:rsidR="007E059F" w:rsidRPr="00D0510D" w:rsidRDefault="00D0510D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418196,08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D0510D" w:rsidRDefault="00D0510D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1551321,98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:ЗУ72</w:t>
            </w:r>
          </w:p>
        </w:tc>
        <w:tc>
          <w:tcPr>
            <w:tcW w:w="1301" w:type="dxa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166</w:t>
            </w:r>
          </w:p>
        </w:tc>
        <w:tc>
          <w:tcPr>
            <w:tcW w:w="1301" w:type="dxa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418216,85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D0510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1551335,95</w:t>
            </w:r>
          </w:p>
        </w:tc>
      </w:tr>
      <w:tr w:rsidR="007E059F" w:rsidRPr="009C1DA2" w:rsidTr="00352E6F">
        <w:tc>
          <w:tcPr>
            <w:tcW w:w="977" w:type="dxa"/>
            <w:vAlign w:val="bottom"/>
          </w:tcPr>
          <w:p w:rsidR="007E059F" w:rsidRPr="00D0510D" w:rsidRDefault="00D0510D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165</w:t>
            </w:r>
          </w:p>
        </w:tc>
        <w:tc>
          <w:tcPr>
            <w:tcW w:w="1301" w:type="dxa"/>
            <w:vAlign w:val="bottom"/>
          </w:tcPr>
          <w:p w:rsidR="007E059F" w:rsidRPr="00D0510D" w:rsidRDefault="00D0510D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418188,26</w:t>
            </w:r>
          </w:p>
        </w:tc>
        <w:tc>
          <w:tcPr>
            <w:tcW w:w="1927" w:type="dxa"/>
            <w:gridSpan w:val="2"/>
            <w:vAlign w:val="bottom"/>
          </w:tcPr>
          <w:p w:rsidR="007E059F" w:rsidRPr="00D0510D" w:rsidRDefault="00D0510D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1551333,6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171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418196,08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1551321,98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169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418237,56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1551349,89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:ЗУ73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163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418138,93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1551317,34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164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418159,71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1551331,32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170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418180,42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1551345,25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165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418188,26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1551333,6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:ЗУ74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165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418188,26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1551333,6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170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418180,42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1551345,25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168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418221,9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1551373,16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166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418216,85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1551335,95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:ЗУ75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164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418159,71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1551331,32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172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418130,24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1551330,27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173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418171,72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1551358,18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170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418180,42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1551345,25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:ЗУ76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170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418180,42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1551345,25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173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418171,72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1551358,18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174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418213,2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1551386,09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168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418221,9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1551373,16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:ЗУ77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172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418130,24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1551330,27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175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418121,54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1551343,19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176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418163,02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1551371,11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173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418171,72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1551358,18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:ЗУ78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173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418171,72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1551358,18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176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418163,02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1551371,11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177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418204,51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1551399,02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174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418213,2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1551386,09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:ЗУ79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175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418121,54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1551343,19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178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418112,84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1551356,12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179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418154,33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1551384,03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176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418163,02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1551371,11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:ЗУ80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176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418163,02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1551371,11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179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418154,33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1551384,03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lastRenderedPageBreak/>
              <w:t>180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418195,81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1551411,94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177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418204,51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1551399,02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:ЗУ81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178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418112,84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1551356,12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181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418104,12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1551369,08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182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418145,61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1551396,98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179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418154,33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1551384,03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:ЗУ82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179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418154,33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1551384,03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182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418145,61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1551396,98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183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418187,1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1551424,89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180</w:t>
            </w:r>
          </w:p>
        </w:tc>
        <w:tc>
          <w:tcPr>
            <w:tcW w:w="1301" w:type="dxa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418195,81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D0510D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0510D">
              <w:rPr>
                <w:color w:val="4F81BD" w:themeColor="accent1"/>
                <w:sz w:val="20"/>
                <w:szCs w:val="20"/>
              </w:rPr>
              <w:t>1551411,94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:ЗУ83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181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418104,12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1551369,08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184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418095,43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1551382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418136,91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1551409,91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182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418145,61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1551396,98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:ЗУ84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182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418145,61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1551396,98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418136,91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1551409,91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186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418178,4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1551437,82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183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418187,1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1551424,89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:ЗУ85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184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418095,43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1551382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187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418086,73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1551394,93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188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418107,5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1551408,9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189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418128,22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1551422,84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418136,91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1551409,91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:ЗУ86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418136,91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1551409,91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189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418128,22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1551422,84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190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418148,96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1551436,79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191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418169,7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1551450,75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186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418178,4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1551437,82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:ЗУ87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188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418107,5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1551408,9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192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418091,84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1551432,11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193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418112,59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1551446,07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189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418128,22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1551422,84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:ЗУ88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189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418128,22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1551422,84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193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418112,59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1551446,07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194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418133,33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1551460,03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190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418148,96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1551436,79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:ЗУ89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187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418086,73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1551394,93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418071,1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1551418,16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192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418091,84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1551432,11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188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418107,5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1551408,9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lastRenderedPageBreak/>
              <w:t>:ЗУ90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190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418148,96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1551436,79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194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418133,33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1551460,03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196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418154,07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1551473,98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191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418169,7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1551450,75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:ЗУ91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197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418073,14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1551652,41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198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418037,34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1551670,95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199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418048,69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1551687,44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200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418081,64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1551664,77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:ЗУ92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201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418137,07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1551499,15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202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418103,89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1551476,81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203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418094,18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1551491,24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204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418127,23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1551513,77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:ЗУ93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204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418127,23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1551513,77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203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418094,18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1551491,24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418084,4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1551505,75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206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418117,45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1551528,29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:ЗУ94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206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418117,45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1551528,29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418084,4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1551505,75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207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418075,97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1551518,28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209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418107,68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1551542,8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:ЗУ95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209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418107,68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1551542,8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208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418074,63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1551520,28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210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418064,81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1551534,86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211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418097,95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1551557,26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:ЗУ96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211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418097,95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1551557,26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210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418064,81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1551534,86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212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418053,64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1551551,45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213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418089,57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1551569,71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:ЗУ97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213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418089,57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1551569,71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212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418053,64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1551551,45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214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418042,46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1551568,06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418081,19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1551582,15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:ЗУ98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418081,19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1551582,15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214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418042,46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1551568,06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216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418031,28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1551584,66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217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418072,81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1551594,59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:ЗУ99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217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418072,81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1551594,59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216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418031,28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1551584,66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218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418027,66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1551590,04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lastRenderedPageBreak/>
              <w:t>219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418027,73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1551603,14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220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418067,29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1551608,54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221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418067,26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1551602,84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:ЗУ100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222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418067,44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1551638,54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223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418027,97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1551651,46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224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418028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1551657,37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198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418037,34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1551670,95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197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418073,14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1551652,41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225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418067,47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1551644,17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:ЗУ101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226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418067,37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1551623,54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222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418067,44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1551638,54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223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418027,97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1551651,46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227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418027,84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1551626,41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:ЗУ102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220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418067,29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1551608,54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226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418067,37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1551623,54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227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418027,84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1551626,41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219</w:t>
            </w:r>
          </w:p>
        </w:tc>
        <w:tc>
          <w:tcPr>
            <w:tcW w:w="1301" w:type="dxa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418027,73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F23ED2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23ED2">
              <w:rPr>
                <w:color w:val="4F81BD" w:themeColor="accent1"/>
                <w:sz w:val="20"/>
                <w:szCs w:val="20"/>
              </w:rPr>
              <w:t>1551603,14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:ЗУ103</w:t>
            </w:r>
          </w:p>
        </w:tc>
        <w:tc>
          <w:tcPr>
            <w:tcW w:w="1301" w:type="dxa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230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418051,85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1551258,69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229</w:t>
            </w:r>
          </w:p>
        </w:tc>
        <w:tc>
          <w:tcPr>
            <w:tcW w:w="1301" w:type="dxa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418031,1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1551244,73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E51D28" w:rsidRDefault="00E51D28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236</w:t>
            </w:r>
          </w:p>
        </w:tc>
        <w:tc>
          <w:tcPr>
            <w:tcW w:w="1301" w:type="dxa"/>
            <w:vAlign w:val="bottom"/>
          </w:tcPr>
          <w:p w:rsidR="00D0510D" w:rsidRPr="00E51D28" w:rsidRDefault="00E51D28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418072,59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E51D28" w:rsidRDefault="00E51D28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1551272,64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E51D28" w:rsidRDefault="00E51D28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232</w:t>
            </w:r>
          </w:p>
        </w:tc>
        <w:tc>
          <w:tcPr>
            <w:tcW w:w="1301" w:type="dxa"/>
            <w:vAlign w:val="bottom"/>
          </w:tcPr>
          <w:p w:rsidR="00D0510D" w:rsidRPr="00E51D28" w:rsidRDefault="00E51D28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418080,57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E51D28" w:rsidRDefault="00E51D28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1551260,78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:ЗУ104</w:t>
            </w:r>
          </w:p>
        </w:tc>
        <w:tc>
          <w:tcPr>
            <w:tcW w:w="1301" w:type="dxa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232</w:t>
            </w:r>
          </w:p>
        </w:tc>
        <w:tc>
          <w:tcPr>
            <w:tcW w:w="1301" w:type="dxa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418108,96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1551263,36</w:t>
            </w:r>
          </w:p>
        </w:tc>
      </w:tr>
      <w:tr w:rsidR="00D0510D" w:rsidRPr="009C1DA2" w:rsidTr="00352E6F">
        <w:tc>
          <w:tcPr>
            <w:tcW w:w="977" w:type="dxa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233</w:t>
            </w:r>
          </w:p>
        </w:tc>
        <w:tc>
          <w:tcPr>
            <w:tcW w:w="1301" w:type="dxa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418093,33</w:t>
            </w:r>
          </w:p>
        </w:tc>
        <w:tc>
          <w:tcPr>
            <w:tcW w:w="1927" w:type="dxa"/>
            <w:gridSpan w:val="2"/>
            <w:vAlign w:val="bottom"/>
          </w:tcPr>
          <w:p w:rsidR="00D0510D" w:rsidRPr="00E51D28" w:rsidRDefault="00D0510D" w:rsidP="00D0510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1551286,6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418129,7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1551277,32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237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418088,22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1551249,41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:ЗУ105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228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418046,73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1551221,5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230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418051,85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1551258,69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418108,96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1551263,36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237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418088,22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1551249,41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:ЗУ106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418108,96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1551263,36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236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418072,59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1551272,64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234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418114,07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1551300,55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233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418093,33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1551286,6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:ЗУ107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229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418031,1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1551244,73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418022,4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1551257,66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418063,9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1551285,56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236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418072,59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1551272,64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:ЗУ108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236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418072,59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1551272,64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418063,9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1551285,56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240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418105,37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1551313,47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lastRenderedPageBreak/>
              <w:t>234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418114,07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1551300,55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:ЗУ109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418022,4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1551257,66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241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418013,71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1551270,58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418055,19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1551298,49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418063,9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1551285,56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:ЗУ110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239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418063,9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1551285,56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418055,19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1551298,49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243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418096,68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1551326,4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240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418105,37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1551313,47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:ЗУ111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241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418013,71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1551270,58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244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418004,93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1551283,62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418046,43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1551311,52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418055,19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1551298,49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:ЗУ112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418055,19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1551298,49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418046,43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1551311,52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246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418087,92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1551339,42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243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418096,68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1551326,4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:ЗУ113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244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418004,93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1551283,62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247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417996,3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1551296,46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418037,78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1551324,37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418046,43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1551311,52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:ЗУ114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418046,43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1551311,52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418037,78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1551324,37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418079,27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1551352,28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246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418087,92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1551339,42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:ЗУ115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247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417996,3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1551296,46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250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417987,6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1551309,38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251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418029,08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1551337,29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418037,78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1551324,37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:ЗУ116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418037,78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1551324,37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251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418029,08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1551337,29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418070,57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1551365,2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249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418079,27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1551352,28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:ЗУ117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250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417987,6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1551309,38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253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417978,9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1551322,31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254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417999,6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1551336,24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418020,39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1551350,22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251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418029,08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1551337,29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:ЗУ118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251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418029,08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1551337,29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lastRenderedPageBreak/>
              <w:t>255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418020,39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1551350,22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256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418041,09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1551364,14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257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418061,87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1551378,13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418070,57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1551365,2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:ЗУ119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254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417999,6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1551336,24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417983,94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1551359,52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418004,73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1551373,5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418020,39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1551350,22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:ЗУ120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418020,39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1551350,22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418004,73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1551373,5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260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418025,43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1551387,43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256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418041,09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1551364,14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:ЗУ121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253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417978,9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1551322,31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261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417963,24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1551345,59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417983,94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1551359,52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254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417999,6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1551336,24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:ЗУ122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256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418041,09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1551364,14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260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418025,43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1551387,43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262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418046,21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1551401,41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257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418061,87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1551378,13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:ЗУ123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263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417920,29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1551408,01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264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417932,28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1551418,57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265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417943,66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1551428,59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266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417954,97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1551438,55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267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417959,07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1551442,16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268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417947,88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1551453,1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269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417937,07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1551443,36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270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417924,98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1551432,47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271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417910,28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1551419,23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272</w:t>
            </w:r>
          </w:p>
        </w:tc>
        <w:tc>
          <w:tcPr>
            <w:tcW w:w="1301" w:type="dxa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417910,67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E51D2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E51D28">
              <w:rPr>
                <w:color w:val="4F81BD" w:themeColor="accent1"/>
                <w:sz w:val="20"/>
                <w:szCs w:val="20"/>
              </w:rPr>
              <w:t>1551418,86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:ЗУ124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273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417946,28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1551370,7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274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417958,72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1551379,08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264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417932,28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1551418,57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263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417920,29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1551408,01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275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417923,94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1551403,88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:ЗУ125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274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417958,72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1551379,08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276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417971,17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1551387,46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265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417943,66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1551428,59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264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417932,28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1551418,57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:ЗУ126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276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417971,17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1551387,46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277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417983,61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1551395,83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lastRenderedPageBreak/>
              <w:t>266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417954,97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1551438,55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265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417943,66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1551428,59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:ЗУ127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277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417983,61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1551395,83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278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417996,05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1551404,21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279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417966,32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1551448,54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267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417959,07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1551442,16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266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417954,97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1551438,55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:ЗУ128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278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417996,05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1551404,21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280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418008,58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1551412,65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281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417992,87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1551435,97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282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417977,58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1551458,46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279</w:t>
            </w:r>
          </w:p>
        </w:tc>
        <w:tc>
          <w:tcPr>
            <w:tcW w:w="1301" w:type="dxa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417966,32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7C2D1A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C2D1A">
              <w:rPr>
                <w:color w:val="4F81BD" w:themeColor="accent1"/>
                <w:sz w:val="20"/>
                <w:szCs w:val="20"/>
              </w:rPr>
              <w:t>1551448,54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:ЗУ129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280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418008,58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1551412,65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283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418029,23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1551426,55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284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418013,52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1551449,88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281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417992,87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1551435,97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:ЗУ130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281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417992,87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1551435,97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284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418013,52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1551449,88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285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418006,89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1551459,73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286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417994,94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1551473,74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282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417977,58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1551458,46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:ЗУ131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271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417910,28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1551419,23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270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417924,98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1551432,47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287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417888,74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1551457,59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288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417880,11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1551445,11</w:t>
            </w:r>
          </w:p>
        </w:tc>
      </w:tr>
      <w:tr w:rsidR="00E51D28" w:rsidRPr="009C1DA2" w:rsidTr="00352E6F">
        <w:tc>
          <w:tcPr>
            <w:tcW w:w="977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289</w:t>
            </w:r>
          </w:p>
        </w:tc>
        <w:tc>
          <w:tcPr>
            <w:tcW w:w="1301" w:type="dxa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417895,94</w:t>
            </w:r>
          </w:p>
        </w:tc>
        <w:tc>
          <w:tcPr>
            <w:tcW w:w="1927" w:type="dxa"/>
            <w:gridSpan w:val="2"/>
            <w:vAlign w:val="bottom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1551432,9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:ЗУ132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269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417937,07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1551443,36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290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417897,28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1551469,92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287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417888,74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1551457,59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270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417924,98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1551432,47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:ЗУ133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268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417947,88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1551453,1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291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417905,81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1551482,26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290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417897,28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1551469,92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269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417937,07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1551443,36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:ЗУ134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268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417947,88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1551453,1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292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417959,34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1551463,41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293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417914,35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1551494,59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291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417905,81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1551482,26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:ЗУ135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292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417959,34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1551463,41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294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417970,6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1551473,55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lastRenderedPageBreak/>
              <w:t>295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417945,35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1551491,36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296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417922,88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1551506,93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293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417914,35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1551494,59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:ЗУ136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295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417945,35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1551491,36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297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417959,1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1551511,2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298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417938,28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1551529,18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296</w:t>
            </w:r>
          </w:p>
        </w:tc>
        <w:tc>
          <w:tcPr>
            <w:tcW w:w="1301" w:type="dxa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417922,88</w:t>
            </w:r>
          </w:p>
        </w:tc>
        <w:tc>
          <w:tcPr>
            <w:tcW w:w="1927" w:type="dxa"/>
            <w:gridSpan w:val="2"/>
          </w:tcPr>
          <w:p w:rsidR="00E51D28" w:rsidRPr="004A1B95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A1B95">
              <w:rPr>
                <w:color w:val="4F81BD" w:themeColor="accent1"/>
                <w:sz w:val="20"/>
                <w:szCs w:val="20"/>
              </w:rPr>
              <w:t>1551506,93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:ЗУ137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295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417945,35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1551491,36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297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417959,1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1551511,2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299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417962,79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1551508,01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300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417984,37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1551485,96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294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417970,6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1551473,55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:ЗУ138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286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417994,94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1551473,74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301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417985,5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1551484,8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300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417984,37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1551485,96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294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417970,6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1551473,55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292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417959,34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1551463,41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268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417947,88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1551453,1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267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417959,07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1551442,16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279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417966,32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1551448,54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282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417977,58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1551458,46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:ЗУ139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302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417847,82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1551267,93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303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417861,72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1551277,28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304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417885,06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1551242,54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305</w:t>
            </w:r>
          </w:p>
        </w:tc>
        <w:tc>
          <w:tcPr>
            <w:tcW w:w="1301" w:type="dxa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417871,18</w:t>
            </w:r>
          </w:p>
        </w:tc>
        <w:tc>
          <w:tcPr>
            <w:tcW w:w="1927" w:type="dxa"/>
            <w:gridSpan w:val="2"/>
          </w:tcPr>
          <w:p w:rsidR="00E51D28" w:rsidRPr="00742868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42868">
              <w:rPr>
                <w:color w:val="4F81BD" w:themeColor="accent1"/>
                <w:sz w:val="20"/>
                <w:szCs w:val="20"/>
              </w:rPr>
              <w:t>1551233,21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:ЗУ140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306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417900,22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1551190,05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307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417914,18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1551199,43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308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417937,59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1551164,58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309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417923,66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1551155,21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:ЗУ141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306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417900,22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1551190,05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310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417890,54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1551204,44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311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417932,2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1551232,43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312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417941,87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1551218,04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313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417928,02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1551208,73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307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417914,18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1551199,43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:ЗУ142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310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417890,54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1551204,44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314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417880,86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1551218,82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315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417922,53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1551246,82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316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417927,36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1551239,63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311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417932,2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1551232,43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:ЗУ143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314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417880,86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1551218,82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lastRenderedPageBreak/>
              <w:t>305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417871,18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1551233,21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304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417885,06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1551242,54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317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417898,94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1551251,87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318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417912,86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1551261,21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315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417922,53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1551246,82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:ЗУ144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303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417861,72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1551277,28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319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417875,59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1551286,62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317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417898,94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1551251,87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304</w:t>
            </w:r>
          </w:p>
        </w:tc>
        <w:tc>
          <w:tcPr>
            <w:tcW w:w="1301" w:type="dxa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417885,06</w:t>
            </w:r>
          </w:p>
        </w:tc>
        <w:tc>
          <w:tcPr>
            <w:tcW w:w="1927" w:type="dxa"/>
            <w:gridSpan w:val="2"/>
          </w:tcPr>
          <w:p w:rsidR="00E51D28" w:rsidRPr="006A5984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A5984">
              <w:rPr>
                <w:color w:val="4F81BD" w:themeColor="accent1"/>
                <w:sz w:val="20"/>
                <w:szCs w:val="20"/>
              </w:rPr>
              <w:t>1551242,54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:ЗУ145</w:t>
            </w:r>
          </w:p>
        </w:tc>
        <w:tc>
          <w:tcPr>
            <w:tcW w:w="1301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319</w:t>
            </w:r>
          </w:p>
        </w:tc>
        <w:tc>
          <w:tcPr>
            <w:tcW w:w="1301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417875,59</w:t>
            </w:r>
          </w:p>
        </w:tc>
        <w:tc>
          <w:tcPr>
            <w:tcW w:w="1927" w:type="dxa"/>
            <w:gridSpan w:val="2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1551286,62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320</w:t>
            </w:r>
          </w:p>
        </w:tc>
        <w:tc>
          <w:tcPr>
            <w:tcW w:w="1301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417889,5</w:t>
            </w:r>
          </w:p>
        </w:tc>
        <w:tc>
          <w:tcPr>
            <w:tcW w:w="1927" w:type="dxa"/>
            <w:gridSpan w:val="2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1551295,98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318</w:t>
            </w:r>
          </w:p>
        </w:tc>
        <w:tc>
          <w:tcPr>
            <w:tcW w:w="1301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417912,86</w:t>
            </w:r>
          </w:p>
        </w:tc>
        <w:tc>
          <w:tcPr>
            <w:tcW w:w="1927" w:type="dxa"/>
            <w:gridSpan w:val="2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1551261,21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317</w:t>
            </w:r>
          </w:p>
        </w:tc>
        <w:tc>
          <w:tcPr>
            <w:tcW w:w="1301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417898,94</w:t>
            </w:r>
          </w:p>
        </w:tc>
        <w:tc>
          <w:tcPr>
            <w:tcW w:w="1927" w:type="dxa"/>
            <w:gridSpan w:val="2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1551251,87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:ЗУ146</w:t>
            </w:r>
          </w:p>
        </w:tc>
        <w:tc>
          <w:tcPr>
            <w:tcW w:w="1301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307</w:t>
            </w:r>
          </w:p>
        </w:tc>
        <w:tc>
          <w:tcPr>
            <w:tcW w:w="1301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417914,18</w:t>
            </w:r>
          </w:p>
        </w:tc>
        <w:tc>
          <w:tcPr>
            <w:tcW w:w="1927" w:type="dxa"/>
            <w:gridSpan w:val="2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1551199,43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313</w:t>
            </w:r>
          </w:p>
        </w:tc>
        <w:tc>
          <w:tcPr>
            <w:tcW w:w="1301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417928,02</w:t>
            </w:r>
          </w:p>
        </w:tc>
        <w:tc>
          <w:tcPr>
            <w:tcW w:w="1927" w:type="dxa"/>
            <w:gridSpan w:val="2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1551208,73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321</w:t>
            </w:r>
          </w:p>
        </w:tc>
        <w:tc>
          <w:tcPr>
            <w:tcW w:w="1301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417951,43</w:t>
            </w:r>
          </w:p>
        </w:tc>
        <w:tc>
          <w:tcPr>
            <w:tcW w:w="1927" w:type="dxa"/>
            <w:gridSpan w:val="2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1551173,89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308</w:t>
            </w:r>
          </w:p>
        </w:tc>
        <w:tc>
          <w:tcPr>
            <w:tcW w:w="1301" w:type="dxa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417937,59</w:t>
            </w:r>
          </w:p>
        </w:tc>
        <w:tc>
          <w:tcPr>
            <w:tcW w:w="1927" w:type="dxa"/>
            <w:gridSpan w:val="2"/>
          </w:tcPr>
          <w:p w:rsidR="00E51D28" w:rsidRPr="00F809F7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F809F7">
              <w:rPr>
                <w:color w:val="4F81BD" w:themeColor="accent1"/>
                <w:sz w:val="20"/>
                <w:szCs w:val="20"/>
              </w:rPr>
              <w:t>1551164,58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:ЗУ147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313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417928,02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1551208,73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312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417941,87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1551218,04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322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417965,27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1551183,2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321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417951,43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1551173,89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:ЗУ148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315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417922,53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1551246,82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318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417912,86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1551261,21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320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417889,5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1551295,98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323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417903,34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1551305,29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324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417926,7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1551270,52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325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417936,37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1551256,13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326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417941,21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1551248,93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316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417927,36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1551239,63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:ЗУ149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323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417903,34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1551305,29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327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417917,28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1551314,66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328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417940,65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1551279,89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324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417926,7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1551270,52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:ЗУ150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327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417917,28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1551314,66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329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417931,14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1551323,99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330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417954,52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1551289,21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328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417940,65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1551279,89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:ЗУ151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312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417941,87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1551218,04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311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417932,2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1551232,43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316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417927,36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1551239,63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326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417941,21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1551248,93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lastRenderedPageBreak/>
              <w:t>331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417946,05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1551241,74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332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417955,71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1551227,34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333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417979,11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1551192,51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322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417965,27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1551183,2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:ЗУ152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332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417955,71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1551227,34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334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417969,56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1551236,64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lastRenderedPageBreak/>
              <w:t>335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417992,95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1551201,82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333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417979,11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1551192,51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:ЗУ153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 xml:space="preserve"> 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334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417969,56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1551236,64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336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417983,56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1551246,05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337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418006,95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1551211,24</w:t>
            </w:r>
          </w:p>
        </w:tc>
      </w:tr>
      <w:tr w:rsidR="00E51D28" w:rsidRPr="009C1DA2" w:rsidTr="00352E6F">
        <w:tc>
          <w:tcPr>
            <w:tcW w:w="977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335</w:t>
            </w:r>
          </w:p>
        </w:tc>
        <w:tc>
          <w:tcPr>
            <w:tcW w:w="1301" w:type="dxa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417992,95</w:t>
            </w:r>
          </w:p>
        </w:tc>
        <w:tc>
          <w:tcPr>
            <w:tcW w:w="1927" w:type="dxa"/>
            <w:gridSpan w:val="2"/>
          </w:tcPr>
          <w:p w:rsidR="00E51D28" w:rsidRPr="007D5A63" w:rsidRDefault="00E51D28" w:rsidP="00E51D28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1551201,82</w:t>
            </w:r>
          </w:p>
        </w:tc>
      </w:tr>
    </w:tbl>
    <w:p w:rsidR="007E059F" w:rsidRDefault="007E059F">
      <w:pPr>
        <w:sectPr w:rsidR="007E059F" w:rsidSect="000D13C7">
          <w:type w:val="continuous"/>
          <w:pgSz w:w="11906" w:h="16838" w:code="9"/>
          <w:pgMar w:top="1673" w:right="851" w:bottom="1134" w:left="1701" w:header="709" w:footer="709" w:gutter="0"/>
          <w:cols w:num="2" w:space="708"/>
          <w:docGrid w:linePitch="360"/>
        </w:sectPr>
      </w:pPr>
    </w:p>
    <w:p w:rsidR="007E059F" w:rsidRDefault="007E059F"/>
    <w:p w:rsidR="007E059F" w:rsidRDefault="007E059F"/>
    <w:p w:rsidR="007E059F" w:rsidRDefault="007E059F"/>
    <w:p w:rsidR="007E059F" w:rsidRDefault="007E059F" w:rsidP="005A2D52">
      <w:pPr>
        <w:ind w:left="7788" w:firstLine="0"/>
      </w:pPr>
    </w:p>
    <w:p w:rsidR="007E059F" w:rsidRDefault="007E059F" w:rsidP="005A2D52">
      <w:pPr>
        <w:ind w:firstLine="0"/>
        <w:rPr>
          <w:rFonts w:ascii="Calibri" w:hAnsi="Calibri"/>
          <w:color w:val="000000"/>
          <w:sz w:val="22"/>
          <w:szCs w:val="22"/>
        </w:rPr>
        <w:sectPr w:rsidR="007E059F" w:rsidSect="00B6405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6"/>
        <w:gridCol w:w="1267"/>
        <w:gridCol w:w="1952"/>
      </w:tblGrid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lastRenderedPageBreak/>
              <w:t>:ЗУ154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336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417983,56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1551246,05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338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417997,43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1551255,36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339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418020,83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1551220,58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337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418006,95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1551211,24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:ЗУ155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329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417931,14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1551323,99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340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417944,99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1551333,31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341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417968,39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1551298,53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330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417954,52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1551289,21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:ЗУ156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336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417983,56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1551246,05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334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417969,56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1551236,64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332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417955,71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1551227,34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331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417946,05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1551241,74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342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417987,75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1551269,75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338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417997,43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1551255,36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:ЗУ157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331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417946,05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1551241,74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326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417941,21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1551248,93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325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417936,37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1551256,13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343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417978,07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1551284,14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342</w:t>
            </w:r>
          </w:p>
        </w:tc>
        <w:tc>
          <w:tcPr>
            <w:tcW w:w="1267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417987,75</w:t>
            </w:r>
          </w:p>
        </w:tc>
        <w:tc>
          <w:tcPr>
            <w:tcW w:w="1952" w:type="dxa"/>
            <w:vAlign w:val="bottom"/>
          </w:tcPr>
          <w:p w:rsidR="007E059F" w:rsidRPr="007D5A6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D5A63">
              <w:rPr>
                <w:color w:val="4F81BD" w:themeColor="accent1"/>
                <w:sz w:val="20"/>
                <w:szCs w:val="20"/>
              </w:rPr>
              <w:t>1551269,75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:ЗУ158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325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417936,37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1551256,13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324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417926,7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1551270,52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328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417940,65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1551279,89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330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417954,52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1551289,21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341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417968,39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1551298,53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343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417978,07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1551284,14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:ЗУ159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344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417922,28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1551541,2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345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417909,5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1551549,06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346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417882,12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1551509,41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347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417895,22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1551502,11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lastRenderedPageBreak/>
              <w:t>:ЗУ160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348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417884,66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1551486,84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349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417864,63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1551498,92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350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417847,53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1551509,25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351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417830,74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1551519,37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352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417833,48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1551535,9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353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417842,77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1551531,33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354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417855,88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1551524,03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355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417868,98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1551516,73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346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417882,12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1551509,41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347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417895,22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1551502,11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:ЗУ161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356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417718,56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1551475,85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357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417733,51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1551477,1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358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417760,84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1551479,39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359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417760,84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1551494,39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360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417717,1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1551493,33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:ЗУ162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359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417760,84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1551494,39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361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1551510,17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362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417715,74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1551509,66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360</w:t>
            </w:r>
          </w:p>
        </w:tc>
        <w:tc>
          <w:tcPr>
            <w:tcW w:w="1267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417717,1</w:t>
            </w:r>
          </w:p>
        </w:tc>
        <w:tc>
          <w:tcPr>
            <w:tcW w:w="1952" w:type="dxa"/>
            <w:vAlign w:val="bottom"/>
          </w:tcPr>
          <w:p w:rsidR="007E059F" w:rsidRPr="003D2FB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D2FBC">
              <w:rPr>
                <w:color w:val="4F81BD" w:themeColor="accent1"/>
                <w:sz w:val="20"/>
                <w:szCs w:val="20"/>
              </w:rPr>
              <w:t>1551493,33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:ЗУ163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362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417715,74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1551509,66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361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1551510,17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363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1551525,17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364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417714,38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1551525,89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:ЗУ164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361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1551510,17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359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417760,84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1551494,39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358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417760,84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1551479,39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365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417776,99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1551479,24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366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417780,55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1551551,61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367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417771,03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1551553,54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368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1551555,17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lastRenderedPageBreak/>
              <w:t>369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1551540,17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363</w:t>
            </w:r>
          </w:p>
        </w:tc>
        <w:tc>
          <w:tcPr>
            <w:tcW w:w="1267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952" w:type="dxa"/>
            <w:vAlign w:val="bottom"/>
          </w:tcPr>
          <w:p w:rsidR="007E059F" w:rsidRPr="00231D3A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231D3A">
              <w:rPr>
                <w:color w:val="4F81BD" w:themeColor="accent1"/>
                <w:sz w:val="20"/>
                <w:szCs w:val="20"/>
              </w:rPr>
              <w:t>1551525,17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:ЗУ165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365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417776,99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1551479,24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370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417782,09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1551479,19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371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417791,94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1551478,02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372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417797,59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1551547,27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373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417785,73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1551550,56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366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417780,55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1551551,61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:ЗУ166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371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417791,94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1551478,02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374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417803,12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1551476,69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375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417806,78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1551475,84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376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417814,6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1551542,38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377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417800,19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1551546,56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372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417797,59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1551547,27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:ЗУ167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375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417806,78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1551475,84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378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417821,39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1551472,45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351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417830,74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1551519,37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352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417833,48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1551535,9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379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417829,02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1551537,49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376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417814,6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1551542,38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:ЗУ168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378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417821,39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1551472,45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380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417823,86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1551471,88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381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417835,63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1551467,75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350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417847,53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1551509,25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351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417830,74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1551519,37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:ЗУ169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381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417835,63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1551467,75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382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417843,91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1551464,84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383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417849,55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1551462,14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349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417864,63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1551498,92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350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417847,53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1551509,25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:ЗУ170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384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417711,49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1551560,53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385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417726,48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1551559,79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386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417723,63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1551611,46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387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417707,17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1551612,35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:ЗУ171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385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417726,48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1551559,79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388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417741,38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1551558,09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389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417740,07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1551609,82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390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417732,64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1551610,97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386</w:t>
            </w:r>
          </w:p>
        </w:tc>
        <w:tc>
          <w:tcPr>
            <w:tcW w:w="1267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417723,63</w:t>
            </w:r>
          </w:p>
        </w:tc>
        <w:tc>
          <w:tcPr>
            <w:tcW w:w="1952" w:type="dxa"/>
            <w:vAlign w:val="bottom"/>
          </w:tcPr>
          <w:p w:rsidR="007E059F" w:rsidRPr="00A273B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A273B2">
              <w:rPr>
                <w:color w:val="4F81BD" w:themeColor="accent1"/>
                <w:sz w:val="20"/>
                <w:szCs w:val="20"/>
              </w:rPr>
              <w:t>1551611,46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:ЗУ172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388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417741,38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1551558,09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391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417756,21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1551555,82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lastRenderedPageBreak/>
              <w:t>392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417757,98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1551607,05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389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417740,07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1551609,82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:ЗУ173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355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417868,98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1551516,73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346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417882,12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1551509,41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345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417909,5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1551549,06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393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417896,73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1551556,92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:ЗУ174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354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417855,88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1551524,03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355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417868,98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1551516,73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393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417896,73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1551556,92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394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417883,95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1551564,78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:ЗУ175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353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417842,77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1551531,33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354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417855,88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1551524,03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394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417883,95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1551564,78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395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417878,78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1551567,96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396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417870,6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1551571,61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:ЗУ176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379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417829,02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1551537,49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352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417833,48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1551535,9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353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417842,77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1551531,33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396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417870,6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1551571,61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397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417855,02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1551578,55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:ЗУ177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376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417814,6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1551542,38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379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417829,02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1551537,49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397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417855,02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1551578,55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398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417837,74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1551586,24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:ЗУ178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377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417800,19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1551546,56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376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417814,6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1551542,38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398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417837,74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1551586,24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399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417832,13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1551588,74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400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417820,22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1551592,25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:ЗУ179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373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417785,73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1551550,56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401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417800,41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1551598,08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402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417791,23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1551600,78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403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417783,13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1551603,16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404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417778,35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1551603,9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367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417771,03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1551553,54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366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417780,55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1551551,61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:ЗУ180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373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417785,73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1551550,56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372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417797,59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1551547,27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377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417800,19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1551546,56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400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417820,22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1551592,25</w:t>
            </w:r>
          </w:p>
        </w:tc>
      </w:tr>
      <w:tr w:rsidR="007E059F" w:rsidRPr="009C1DA2" w:rsidTr="00DE4E02">
        <w:tc>
          <w:tcPr>
            <w:tcW w:w="986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401</w:t>
            </w:r>
          </w:p>
        </w:tc>
        <w:tc>
          <w:tcPr>
            <w:tcW w:w="1267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417800,41</w:t>
            </w:r>
          </w:p>
        </w:tc>
        <w:tc>
          <w:tcPr>
            <w:tcW w:w="1952" w:type="dxa"/>
            <w:vAlign w:val="bottom"/>
          </w:tcPr>
          <w:p w:rsidR="007E059F" w:rsidRPr="00DF6B46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F6B46">
              <w:rPr>
                <w:color w:val="4F81BD" w:themeColor="accent1"/>
                <w:sz w:val="20"/>
                <w:szCs w:val="20"/>
              </w:rPr>
              <w:t>1551598,08</w:t>
            </w:r>
          </w:p>
        </w:tc>
      </w:tr>
    </w:tbl>
    <w:p w:rsidR="007E059F" w:rsidRDefault="007E059F" w:rsidP="005A2D52">
      <w:pPr>
        <w:ind w:left="7788" w:firstLine="0"/>
        <w:sectPr w:rsidR="007E059F" w:rsidSect="00B6405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E059F" w:rsidRDefault="007E059F" w:rsidP="005A2D52">
      <w:pPr>
        <w:ind w:left="7788" w:firstLine="0"/>
      </w:pPr>
    </w:p>
    <w:p w:rsidR="007E059F" w:rsidRDefault="007E059F" w:rsidP="005A2D52">
      <w:pPr>
        <w:ind w:left="7788" w:firstLine="0"/>
        <w:sectPr w:rsidR="007E059F" w:rsidSect="00B6405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both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both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both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both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both"/>
        <w:rPr>
          <w:szCs w:val="26"/>
        </w:rPr>
      </w:pPr>
    </w:p>
    <w:p w:rsidR="007E059F" w:rsidRPr="007E42D3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color w:val="4F81BD" w:themeColor="accent1"/>
          <w:szCs w:val="26"/>
        </w:rPr>
      </w:pPr>
    </w:p>
    <w:p w:rsidR="007E059F" w:rsidRPr="007E42D3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color w:val="4F81BD" w:themeColor="accent1"/>
          <w:szCs w:val="26"/>
        </w:rPr>
        <w:sectPr w:rsidR="007E059F" w:rsidRPr="007E42D3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Pr="007E42D3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color w:val="4F81BD" w:themeColor="accent1"/>
          <w:sz w:val="20"/>
          <w:szCs w:val="20"/>
        </w:rPr>
        <w:sectPr w:rsidR="007E059F" w:rsidRPr="007E42D3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1289"/>
        <w:gridCol w:w="1701"/>
      </w:tblGrid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jc w:val="both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lastRenderedPageBreak/>
              <w:t>:ЗУ181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405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417713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1551542,51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364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417714,38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1551525,89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363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1551525,17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369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1551540,17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:ЗУ182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384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417711,49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1551560,53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405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417713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1551542,51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369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1551540,17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368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1551555,17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391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417756,21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1551555,82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388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417741,38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1551558,09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385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417726,48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1551559,79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:ЗУ183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406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417863,07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1551455,65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383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417849,55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1551462,14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349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417864,63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1551498,92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348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417884,66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1551486,84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:ЗУ184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367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417771,03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1551553,54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368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417760,83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1551555,17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391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417756,21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1551555,82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392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417757,98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1551607,05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407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417769,71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1551605,24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404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417778,35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1551603,9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:ЗУ185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408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417842,49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1551616,9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409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417828,09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1551621,14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410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417845,09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1551669,72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411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417860,1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1551664,76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:ЗУ186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409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417828,09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1551621,14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412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417813,65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1551625,39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413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417830,4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1551674,56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414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417830,75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1551674,47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410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417845,09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1551669,72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:ЗУ187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412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417813,65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1551625,39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415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417799,22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1551629,64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416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417814,57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1551678,66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413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417830,4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1551674,56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:ЗУ188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415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417799,22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1551629,64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417789,68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1551632,45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418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417784,56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1551633,24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lastRenderedPageBreak/>
              <w:t>419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417798,13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1551682,72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420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417800,8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1551682,22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416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417814,57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1551678,66</w:t>
            </w:r>
          </w:p>
        </w:tc>
      </w:tr>
      <w:tr w:rsidR="007E42D3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:ЗУ189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418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417784,56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1551633,24</w:t>
            </w:r>
          </w:p>
        </w:tc>
      </w:tr>
      <w:tr w:rsidR="007E059F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421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417769,73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1551635,54</w:t>
            </w:r>
          </w:p>
        </w:tc>
      </w:tr>
      <w:tr w:rsidR="007E059F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422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417779,05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1551686,33</w:t>
            </w:r>
          </w:p>
        </w:tc>
      </w:tr>
      <w:tr w:rsidR="007E059F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419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417798,13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1551682,72</w:t>
            </w:r>
          </w:p>
        </w:tc>
      </w:tr>
      <w:tr w:rsidR="007E059F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:ЗУ190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421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417769,73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1551635,54</w:t>
            </w:r>
          </w:p>
        </w:tc>
      </w:tr>
      <w:tr w:rsidR="007E059F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423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417752,85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1551638,15</w:t>
            </w:r>
          </w:p>
        </w:tc>
      </w:tr>
      <w:tr w:rsidR="007E059F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424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417759,23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1551689,31</w:t>
            </w:r>
          </w:p>
        </w:tc>
      </w:tr>
      <w:tr w:rsidR="007E059F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425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417770,42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1551687,96</w:t>
            </w:r>
          </w:p>
        </w:tc>
      </w:tr>
      <w:tr w:rsidR="007E059F" w:rsidRPr="007E42D3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422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417779,05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1551686,33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:ЗУ191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423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417752,85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1551638,15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426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417735,25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1551640,87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427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417739,69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1551691,67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424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417759,23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1551689,31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:ЗУ192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428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417719,96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1551641,63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429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417704,67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1551642,4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430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417700,41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1551693,44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431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417720,09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1551692,55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:ЗУ193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426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417735,25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1551640,87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428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417719,96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1551641,63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431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417720,09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1551692,55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427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417739,69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1551691,67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:ЗУ194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432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417843,6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1551151,38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433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417857,59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1551160,79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434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417880,76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1551126,34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435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417866,77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1551116,93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:ЗУ195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436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417871,57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1551170,2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437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417894,74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1551135,75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434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417880,76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1551126,34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433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417857,59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1551160,79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:ЗУ196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438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417885,55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1551179,61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439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417908,73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1551145,16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437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417894,74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1551135,75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436</w:t>
            </w:r>
          </w:p>
        </w:tc>
        <w:tc>
          <w:tcPr>
            <w:tcW w:w="1289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417871,57</w:t>
            </w:r>
          </w:p>
        </w:tc>
        <w:tc>
          <w:tcPr>
            <w:tcW w:w="1701" w:type="dxa"/>
            <w:vAlign w:val="bottom"/>
          </w:tcPr>
          <w:p w:rsidR="007E059F" w:rsidRPr="007E42D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E42D3">
              <w:rPr>
                <w:color w:val="4F81BD" w:themeColor="accent1"/>
                <w:sz w:val="20"/>
                <w:szCs w:val="20"/>
              </w:rPr>
              <w:t>1551170,2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:ЗУ197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lastRenderedPageBreak/>
              <w:t>440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417833,73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1551165,96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441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417875,73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1551194,22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438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417885,55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1551179,61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436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417871,57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1551170,2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433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417857,59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1551160,79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432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417843,6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1551151,38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:ЗУ198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442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417823,94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1551180,61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443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417865,89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1551208,84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441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417875,73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1551194,22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440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417833,73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1551165,96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444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417828,85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1551173,29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:ЗУ199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445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417814,1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1551195,21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446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417828,08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1551204,62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447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417842,07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1551214,03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448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417856,06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1551223,45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443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417865,89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1551208,84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442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417823,94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1551180,61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:ЗУ200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449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417818,9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1551248,47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447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417842,07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1551214,03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448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417856,06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1551223,45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450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417832,89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1551257,89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:ЗУ201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451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417804,91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1551239,06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449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417818,9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1551248,47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447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417842,07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1551214,03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446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417828,08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1551204,62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:ЗУ202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452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417790,9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1551229,63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451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417804,91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1551239,06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446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417828,08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1551204,62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445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417814,1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1551195,21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:ЗУ203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453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417814,85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1551163,87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444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417828,85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1551173,29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440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417833,73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1551165,96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432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417843,6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1551151,38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435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417866,77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1551116,93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454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417852,76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1551107,51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:ЗУ204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lastRenderedPageBreak/>
              <w:t>455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417800,86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1551154,46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453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417814,85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1551163,87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454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417852,76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1551107,51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456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417838,77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1551098,1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457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417815,6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1551132,54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458</w:t>
            </w:r>
          </w:p>
        </w:tc>
        <w:tc>
          <w:tcPr>
            <w:tcW w:w="1289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417805,77</w:t>
            </w:r>
          </w:p>
        </w:tc>
        <w:tc>
          <w:tcPr>
            <w:tcW w:w="1701" w:type="dxa"/>
            <w:vAlign w:val="bottom"/>
          </w:tcPr>
          <w:p w:rsidR="007E059F" w:rsidRPr="00CD7F3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D7F3D">
              <w:rPr>
                <w:color w:val="4F81BD" w:themeColor="accent1"/>
                <w:sz w:val="20"/>
                <w:szCs w:val="20"/>
              </w:rPr>
              <w:t>1551147,15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:ЗУ205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459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417801,61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1551123,13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457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417815,6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1551132,54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456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417838,77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1551098,1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460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417824,79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1551088,68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:ЗУ206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461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417787,62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1551113,72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459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417801,61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1551123,13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460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417824,79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1551088,68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462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417810,8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1551079,27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:ЗУ207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463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417773,63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1551104,31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461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417787,62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1551113,72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462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417810,8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1551079,27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464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417796,81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1551069,86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:ЗУ208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465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417763,8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1551118,92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458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417805,77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1551147,15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457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417815,6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1551132,54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459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417801,61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1551123,13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461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417787,62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1551113,72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463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417773,63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1551104,31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:ЗУ209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466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417744,15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1551148,14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467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417758,13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1551157,55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468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417772,11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1551166,95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469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417786,1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1551176,37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470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417795,93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1551161,76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471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417753,97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1551133,53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:ЗУ210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458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417805,77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1551147,15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465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417763,8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1551118,92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471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417753,97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1551133,53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470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417795,93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1551161,76</w:t>
            </w:r>
          </w:p>
        </w:tc>
      </w:tr>
      <w:tr w:rsidR="007E059F" w:rsidRPr="009C1DA2" w:rsidTr="00B6405B">
        <w:tc>
          <w:tcPr>
            <w:tcW w:w="97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455</w:t>
            </w:r>
          </w:p>
        </w:tc>
        <w:tc>
          <w:tcPr>
            <w:tcW w:w="1289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417800,86</w:t>
            </w:r>
          </w:p>
        </w:tc>
        <w:tc>
          <w:tcPr>
            <w:tcW w:w="1701" w:type="dxa"/>
            <w:vAlign w:val="bottom"/>
          </w:tcPr>
          <w:p w:rsidR="007E059F" w:rsidRPr="007165B8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7165B8">
              <w:rPr>
                <w:color w:val="4F81BD" w:themeColor="accent1"/>
                <w:sz w:val="20"/>
                <w:szCs w:val="20"/>
              </w:rPr>
              <w:t>1551154,46</w:t>
            </w:r>
          </w:p>
        </w:tc>
      </w:tr>
    </w:tbl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1289"/>
        <w:gridCol w:w="1701"/>
      </w:tblGrid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lastRenderedPageBreak/>
              <w:t>:ЗУ211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466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417744,15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1551148,14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472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417720,97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1551182,58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417734,95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1551191,99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467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417758,13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1551157,55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:ЗУ212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467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417758,13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1551157,55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417734,95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1551191,99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474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417748,93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1551201,4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468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417772,11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1551166,95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:ЗУ213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lastRenderedPageBreak/>
              <w:t>468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417772,11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1551166,95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474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417748,93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1551201,4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475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417762,92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1551210,81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469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417786,1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1551176,37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:ЗУ214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455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417800,86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1551154,46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470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417795,93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1551161,76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469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417786,1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1551176,37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475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417762,92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1551210,81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476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417776,92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1551220,23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453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417814,85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1551163,87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lastRenderedPageBreak/>
              <w:t>:ЗУ215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442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417823,94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1551180,61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444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417828,85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1551173,29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453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417814,85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1551163,87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476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417776,92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1551220,23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452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417790,9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1551229,63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445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417814,1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1551195,21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:ЗУ216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477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417651,29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1551439,74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417628,34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1551473,8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479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417614,14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1551464,31</w:t>
            </w:r>
          </w:p>
        </w:tc>
      </w:tr>
      <w:tr w:rsidR="00397F82" w:rsidRPr="00397F82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480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417637,12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1551430,2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:ЗУ217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417628,34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1551473,8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481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417605,43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1551507,8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482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417591,26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1551498,27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479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417614,14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1551464,31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:ЗУ219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479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417614,14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1551464,31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482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417591,26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1551498,27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485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417576,91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1551488,61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417599,79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1551454,65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:ЗУ220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484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417622,96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1551420,66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417599,79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1551454,65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486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417585,54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1551445,05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487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417608,79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1551411,13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:ЗУ221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417599,79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1551454,65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485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417576,91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1551488,61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417562,66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1551479,02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486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417585,54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1551445,05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:ЗУ222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486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417585,54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1551445,05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417562,66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1551479,02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489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417548,48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1551469,47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490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417571,37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1551435,5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:ЗУ223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487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417608,79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1551411,13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486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417585,54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1551445,05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490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417571,37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1551435,5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491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417594,62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1551401,59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:ЗУ224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490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417571,37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1551435,5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489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417548,48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1551469,47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492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417534,23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1551459,88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417557,11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1551425,89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:ЗУ225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491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417594,62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1551401,59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490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417571,37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1551435,5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417557,11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1551425,89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494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417580,07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1551391,79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:ЗУ226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495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417680,11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1551459,14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lastRenderedPageBreak/>
              <w:t>496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417660,13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1551488,8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497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417657,12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1551493,27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417642,5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1551483,34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499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417665,45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1551449,27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:ЗУ227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497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417657,12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1551493,27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500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417637,08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1551522,98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501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417626,68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1551522,11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502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417619,59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1551517,34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417642,5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1551483,34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:ЗУ228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499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417665,45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1551449,27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417642,5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1551483,34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417628,34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1551473,8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477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417651,29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1551439,74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:ЗУ229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417642,5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1551483,34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502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417619,59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1551517,34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481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417605,43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1551507,8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478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417628,34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1551473,8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:ЗУ230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503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417696,35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1551470,07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504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417676,37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1551499,73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496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417660,13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1551488,8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495</w:t>
            </w:r>
          </w:p>
        </w:tc>
        <w:tc>
          <w:tcPr>
            <w:tcW w:w="1289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417680,11</w:t>
            </w:r>
          </w:p>
        </w:tc>
        <w:tc>
          <w:tcPr>
            <w:tcW w:w="1701" w:type="dxa"/>
            <w:vAlign w:val="bottom"/>
          </w:tcPr>
          <w:p w:rsidR="007E059F" w:rsidRPr="00397F82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7F82">
              <w:rPr>
                <w:color w:val="4F81BD" w:themeColor="accent1"/>
                <w:sz w:val="20"/>
                <w:szCs w:val="20"/>
              </w:rPr>
              <w:t>1551459,14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:ЗУ231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417676,37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1551499,73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496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417660,13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1551488,8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497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417657,12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1551493,27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417637,08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1551522,98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417659,45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1551524,84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:ЗУ232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417696,35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1551470,07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417698,83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1551471,74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417694,16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1551527,74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417659,45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1551524,84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417676,37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1551499,73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:ЗУ233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417529,45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1551529,29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417509,51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1551561,87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417500,53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1551557,24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417493,49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1551552,69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417514,94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1551519,58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417528,04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1551528,35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:ЗУ234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417551,73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1551493,35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417528,04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1551528,35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417514,94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1551519,58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417514,32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1551519,16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417537,96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1551484,08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:ЗУ235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417514,94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1551519,58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417493,49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1551552,69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417478,34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1551542,89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lastRenderedPageBreak/>
              <w:t>518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417500,53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1551509,94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lastRenderedPageBreak/>
              <w:t>515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417514,32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1551519,16</w:t>
            </w:r>
          </w:p>
        </w:tc>
      </w:tr>
    </w:tbl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Pr="00CF1C2D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color w:val="4F81BD" w:themeColor="accent1"/>
          <w:szCs w:val="26"/>
        </w:rPr>
      </w:pPr>
    </w:p>
    <w:p w:rsidR="007E059F" w:rsidRPr="00CF1C2D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color w:val="4F81BD" w:themeColor="accent1"/>
          <w:szCs w:val="26"/>
        </w:rPr>
      </w:pPr>
    </w:p>
    <w:p w:rsidR="007E059F" w:rsidRPr="00CF1C2D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color w:val="4F81BD" w:themeColor="accent1"/>
          <w:szCs w:val="26"/>
        </w:rPr>
      </w:pPr>
    </w:p>
    <w:p w:rsidR="007E059F" w:rsidRPr="00CF1C2D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color w:val="4F81BD" w:themeColor="accent1"/>
          <w:szCs w:val="26"/>
        </w:rPr>
        <w:sectPr w:rsidR="007E059F" w:rsidRPr="00CF1C2D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1289"/>
        <w:gridCol w:w="1701"/>
      </w:tblGrid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lastRenderedPageBreak/>
              <w:t>:ЗУ236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417537,96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1551484,08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417514,32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1551519,16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417500,53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1551509,94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417524,19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1551474,81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:ЗУ237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417579,27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1551511,89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417555,71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1551546,86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417545,8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1551540,23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417541,91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1551537,63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417565,5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1551502,62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:ЗУ238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417565,5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1551502,62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417541,91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1551537,63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417529,45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1551529,29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417528,04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1551528,35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513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417551,73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1551493,35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:ЗУ239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417606,81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1551530,44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417583,3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1551565,39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417569,48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1551556,13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417593,04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1551521,16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:ЗУ240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417593,04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1551521,16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417569,48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1551556,13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417562,46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1551551,38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417555,71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1551546,86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417579,27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1551511,89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:ЗУ241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417661,52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1551543,08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417659,61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1551565,34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417658,41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1551576,45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417634,95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1551572,99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417640,97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1551541,37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:ЗУ242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417657,21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1551587,55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417655,33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1551609,38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417642,22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1551608,2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417629,99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1551605,56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417634,95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1551572,99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417658,41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1551576,45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:ЗУ243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417640,97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1551541,37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417634,95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1551572,99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417607,21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1551568,91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417620,51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1551539,66</w:t>
            </w:r>
          </w:p>
        </w:tc>
      </w:tr>
      <w:tr w:rsidR="004E4662" w:rsidRPr="00CF1C2D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417626,02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1551540,12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:ЗУ244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417634,95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1551572,99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417629,99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1551605,56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lastRenderedPageBreak/>
              <w:t>542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417612,19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1551601,73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417594,07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1551597,82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417607,21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1551568,91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:ЗУ245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417692,66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1551545,68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417690,8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1551568,03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417659,61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1551565,34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417661,52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1551543,08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:ЗУ246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417690,8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1551568,03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417688,94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1551590,29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417657,21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1551587,55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417658,41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1551576,45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417659,61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1551565,34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:ЗУ247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417688,94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1551590,29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417687,11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1551612,25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417655,33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1551609,38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417657,21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1551587,55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:ЗУ248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417541,91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1551537,63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417529,45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1551529,29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509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417509,51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1551561,87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417525,63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1551570,17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417545,8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1551540,23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:ЗУ249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417555,71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1551546,86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417545,8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1551540,23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417525,63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1551570,17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417543,57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1551579,41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417562,46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1551551,38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:ЗУ250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417569,48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1551556,13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417562,46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1551551,38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417543,57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1551579,41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417545,97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1551580,64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417568,17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1551588,57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417583,3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1551565,39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:ЗУ251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551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417568,17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1551588,57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417594,07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1551597,82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417607,21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1551568,91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417583,3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1551565,39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:ЗУ252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417606,81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1551530,44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526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417583,3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1551565,39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539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417607,21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1551568,91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540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417620,51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1551539,66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:ЗУ253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552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417405,74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1551650,74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lastRenderedPageBreak/>
              <w:t>553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417418,35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1551658,87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417445,43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1551618,64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417432,83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1551610,5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:ЗУ254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553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417418,35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1551658,87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417430,95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1551666,99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417458,03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1551626,77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554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417445,43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1551618,64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:ЗУ255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556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417430,95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1551666,99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558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417433,46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1551668,61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559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417445,85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1551674,99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560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417471,12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1551634,11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557</w:t>
            </w:r>
          </w:p>
        </w:tc>
        <w:tc>
          <w:tcPr>
            <w:tcW w:w="1289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417458,03</w:t>
            </w:r>
          </w:p>
        </w:tc>
        <w:tc>
          <w:tcPr>
            <w:tcW w:w="1701" w:type="dxa"/>
            <w:vAlign w:val="bottom"/>
          </w:tcPr>
          <w:p w:rsidR="007E059F" w:rsidRPr="00CF1C2D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CF1C2D">
              <w:rPr>
                <w:color w:val="4F81BD" w:themeColor="accent1"/>
                <w:sz w:val="20"/>
                <w:szCs w:val="20"/>
              </w:rPr>
              <w:t>1551626,77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:ЗУ256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559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417445,85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1551674,99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562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417460,29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1551682,43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563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417484,2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1551641,44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564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417473,13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1551635,24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560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417471,12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1551634,11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:ЗУ257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565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417461,59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1551567,78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566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417474,19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1551575,92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554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417445,43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1551618,64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555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417432,83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1551610,5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:ЗУ258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566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417474,19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1551575,92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567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417485,05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1551582,94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568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417486,9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1551583,89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557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417458,03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1551626,77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554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417445,43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1551618,64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:ЗУ259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568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417486,9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1551583,89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569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417500,23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1551590,76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564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417473,13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1551635,24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560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417471,12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1551634,11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lastRenderedPageBreak/>
              <w:t>557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417458,03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1551626,77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:ЗУ260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569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417500,23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1551590,76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570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417513,57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1551597,63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571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417488,74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1551643,67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42623E" w:rsidRDefault="00CB3317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>
              <w:rPr>
                <w:color w:val="4F81BD" w:themeColor="accent1"/>
                <w:sz w:val="20"/>
                <w:szCs w:val="20"/>
              </w:rPr>
              <w:t>572</w:t>
            </w:r>
          </w:p>
        </w:tc>
        <w:tc>
          <w:tcPr>
            <w:tcW w:w="1289" w:type="dxa"/>
            <w:vAlign w:val="bottom"/>
          </w:tcPr>
          <w:p w:rsidR="00CB3317" w:rsidRPr="0042623E" w:rsidRDefault="00CB3317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417487,07</w:t>
            </w:r>
          </w:p>
        </w:tc>
        <w:tc>
          <w:tcPr>
            <w:tcW w:w="1701" w:type="dxa"/>
            <w:vAlign w:val="bottom"/>
          </w:tcPr>
          <w:p w:rsidR="00CB3317" w:rsidRPr="0042623E" w:rsidRDefault="00CB3317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1551639,12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563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417484,2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1551641,44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564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417473,13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1551635,24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:ЗУ261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570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417513,57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1551597,63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573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417526,9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1551604,5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574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417504,94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1551651,35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634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417497,74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1551647,91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571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417488,74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1551643,67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:ЗУ262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573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417526,9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1551604,5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575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417534,03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1551608,17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576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417540,64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1551610,53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577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417521,54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1551658,58</w:t>
            </w:r>
          </w:p>
        </w:tc>
      </w:tr>
      <w:tr w:rsidR="0042623E" w:rsidRPr="00246150" w:rsidTr="00B6405B">
        <w:tc>
          <w:tcPr>
            <w:tcW w:w="979" w:type="dxa"/>
            <w:vAlign w:val="bottom"/>
          </w:tcPr>
          <w:p w:rsidR="0042623E" w:rsidRPr="0042623E" w:rsidRDefault="0042623E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>
              <w:rPr>
                <w:color w:val="4F81BD" w:themeColor="accent1"/>
                <w:sz w:val="20"/>
                <w:szCs w:val="20"/>
              </w:rPr>
              <w:t>578</w:t>
            </w:r>
          </w:p>
        </w:tc>
        <w:tc>
          <w:tcPr>
            <w:tcW w:w="1289" w:type="dxa"/>
            <w:vAlign w:val="bottom"/>
          </w:tcPr>
          <w:p w:rsidR="0042623E" w:rsidRPr="0042623E" w:rsidRDefault="0042623E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417512,41</w:t>
            </w:r>
          </w:p>
        </w:tc>
        <w:tc>
          <w:tcPr>
            <w:tcW w:w="1701" w:type="dxa"/>
            <w:vAlign w:val="bottom"/>
          </w:tcPr>
          <w:p w:rsidR="0042623E" w:rsidRPr="0042623E" w:rsidRDefault="0042623E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1551658,02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631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417511,28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1551654,35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574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417504,94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1551651,35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:ЗУ263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576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417540,64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1551610,53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579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417554,76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1551615,57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580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417538,29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1551665,19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629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417525,17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1551660,01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577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417521,54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1551658,58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:ЗУ264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579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417554,76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1551615,57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581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417568,89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1551620,61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582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417554,86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1551670,8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583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417553,34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1551670,31</w:t>
            </w:r>
          </w:p>
        </w:tc>
      </w:tr>
      <w:tr w:rsidR="004E4662" w:rsidRPr="00246150" w:rsidTr="00B6405B">
        <w:tc>
          <w:tcPr>
            <w:tcW w:w="979" w:type="dxa"/>
            <w:vAlign w:val="bottom"/>
          </w:tcPr>
          <w:p w:rsidR="004E4662" w:rsidRPr="0042623E" w:rsidRDefault="004E466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>
              <w:rPr>
                <w:color w:val="4F81BD" w:themeColor="accent1"/>
                <w:sz w:val="20"/>
                <w:szCs w:val="20"/>
              </w:rPr>
              <w:t>584</w:t>
            </w:r>
          </w:p>
        </w:tc>
        <w:tc>
          <w:tcPr>
            <w:tcW w:w="1289" w:type="dxa"/>
            <w:vAlign w:val="bottom"/>
          </w:tcPr>
          <w:p w:rsidR="004E4662" w:rsidRPr="0042623E" w:rsidRDefault="004E466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4662">
              <w:rPr>
                <w:color w:val="4F81BD" w:themeColor="accent1"/>
                <w:sz w:val="20"/>
                <w:szCs w:val="20"/>
              </w:rPr>
              <w:t>417541,38</w:t>
            </w:r>
          </w:p>
        </w:tc>
        <w:tc>
          <w:tcPr>
            <w:tcW w:w="1701" w:type="dxa"/>
            <w:vAlign w:val="bottom"/>
          </w:tcPr>
          <w:p w:rsidR="004E4662" w:rsidRPr="0042623E" w:rsidRDefault="004E466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4662">
              <w:rPr>
                <w:color w:val="4F81BD" w:themeColor="accent1"/>
                <w:sz w:val="20"/>
                <w:szCs w:val="20"/>
              </w:rPr>
              <w:t>1551669,46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627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417539,12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1551665,52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580</w:t>
            </w:r>
          </w:p>
        </w:tc>
        <w:tc>
          <w:tcPr>
            <w:tcW w:w="1289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417538,29</w:t>
            </w:r>
          </w:p>
        </w:tc>
        <w:tc>
          <w:tcPr>
            <w:tcW w:w="1701" w:type="dxa"/>
            <w:vAlign w:val="bottom"/>
          </w:tcPr>
          <w:p w:rsidR="007E059F" w:rsidRPr="0042623E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1551665,19</w:t>
            </w:r>
          </w:p>
        </w:tc>
      </w:tr>
    </w:tbl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1289"/>
        <w:gridCol w:w="1701"/>
      </w:tblGrid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lastRenderedPageBreak/>
              <w:t>:ЗУ265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581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417568,89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1551620,61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585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417583,02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1551625,66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586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417571,82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1551676,22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623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417567,63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1551674,88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582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417554,86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1551670,8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:ЗУ266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585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417583,02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1551625,66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587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417585,88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1551626,68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588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417597,6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1551629,18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589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417587,14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1551679,44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590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417582,21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1551678,4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586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417571,82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1551676,22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:ЗУ267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588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417597,6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1551629,18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591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417612,27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1551632,31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lastRenderedPageBreak/>
              <w:t>592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417602,3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1551682,61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620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417596,89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1551681,48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4D162D" w:rsidRDefault="004D162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594</w:t>
            </w:r>
          </w:p>
        </w:tc>
        <w:tc>
          <w:tcPr>
            <w:tcW w:w="1289" w:type="dxa"/>
            <w:vAlign w:val="bottom"/>
          </w:tcPr>
          <w:p w:rsidR="004D162D" w:rsidRPr="004D162D" w:rsidRDefault="004D162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417592,54</w:t>
            </w:r>
          </w:p>
        </w:tc>
        <w:tc>
          <w:tcPr>
            <w:tcW w:w="1701" w:type="dxa"/>
            <w:vAlign w:val="bottom"/>
          </w:tcPr>
          <w:p w:rsidR="004D162D" w:rsidRPr="004D162D" w:rsidRDefault="004D162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1551683,47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589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417587,14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1551679,44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:ЗУ268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591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417612,27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1551632,31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595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417626,94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1551635,43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596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417617,6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1551685,11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4D162D" w:rsidRDefault="004D162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597</w:t>
            </w:r>
          </w:p>
        </w:tc>
        <w:tc>
          <w:tcPr>
            <w:tcW w:w="1289" w:type="dxa"/>
            <w:vAlign w:val="bottom"/>
          </w:tcPr>
          <w:p w:rsidR="004D162D" w:rsidRPr="004D162D" w:rsidRDefault="004D162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417613,94</w:t>
            </w:r>
          </w:p>
        </w:tc>
        <w:tc>
          <w:tcPr>
            <w:tcW w:w="1701" w:type="dxa"/>
            <w:vAlign w:val="bottom"/>
          </w:tcPr>
          <w:p w:rsidR="004D162D" w:rsidRPr="004D162D" w:rsidRDefault="004D162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1551687,39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618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417611,65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1551684,14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592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417602,3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1551682,61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:ЗУ269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595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417626,94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1551635,43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598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417639,72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1551638,16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599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417641,65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1551638,33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600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417634,92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1551687,95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lastRenderedPageBreak/>
              <w:t>616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417626,45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1551686,57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596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417617,6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1551685,11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:ЗУ270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599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417641,65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1551638,33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601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417656,59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1551639,67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606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417653,17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1551665,2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602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417649,94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1551689,34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613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417641,33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1551688,57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4D162D" w:rsidRDefault="004D162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603</w:t>
            </w:r>
          </w:p>
        </w:tc>
        <w:tc>
          <w:tcPr>
            <w:tcW w:w="1289" w:type="dxa"/>
            <w:vAlign w:val="bottom"/>
          </w:tcPr>
          <w:p w:rsidR="004D162D" w:rsidRPr="004D162D" w:rsidRDefault="004D162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417635,2</w:t>
            </w:r>
          </w:p>
        </w:tc>
        <w:tc>
          <w:tcPr>
            <w:tcW w:w="1701" w:type="dxa"/>
            <w:vAlign w:val="bottom"/>
          </w:tcPr>
          <w:p w:rsidR="004D162D" w:rsidRPr="004D162D" w:rsidRDefault="004D162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1551690,88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600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417634,92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1551687,95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:ЗУ271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601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417656,59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1551639,67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604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417684,62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1551642,17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605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417682,51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1551667,42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606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417653,17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1551665,2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:ЗУ272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606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417653,17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1551665,2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605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417682,51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1551667,42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607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417680,46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1551692,05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612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417656,27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1551689,9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602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417649,94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1551689,34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:ЗУ273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608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417650,13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1551716,15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609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417678,23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1551718,64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610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417676,29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1551741,93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611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417644,76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1551739,14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:ЗУ274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612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417656,27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1551689,9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607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417680,46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1551692,05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609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417678,23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1551718,64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608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417650,13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1551716,15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:ЗУ275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613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417641,33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1551688,57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602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417649,94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1551689,34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612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417656,27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1551689,9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lastRenderedPageBreak/>
              <w:t>608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417650,13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1551716,15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611</w:t>
            </w:r>
          </w:p>
        </w:tc>
        <w:tc>
          <w:tcPr>
            <w:tcW w:w="1289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417644,76</w:t>
            </w:r>
          </w:p>
        </w:tc>
        <w:tc>
          <w:tcPr>
            <w:tcW w:w="1701" w:type="dxa"/>
            <w:vAlign w:val="bottom"/>
          </w:tcPr>
          <w:p w:rsidR="007E059F" w:rsidRPr="004D162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1551739,14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4D162D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615</w:t>
            </w:r>
          </w:p>
        </w:tc>
        <w:tc>
          <w:tcPr>
            <w:tcW w:w="1289" w:type="dxa"/>
            <w:vAlign w:val="bottom"/>
          </w:tcPr>
          <w:p w:rsidR="004D162D" w:rsidRPr="004D162D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417629,04</w:t>
            </w:r>
          </w:p>
        </w:tc>
        <w:tc>
          <w:tcPr>
            <w:tcW w:w="1701" w:type="dxa"/>
            <w:vAlign w:val="bottom"/>
          </w:tcPr>
          <w:p w:rsidR="004D162D" w:rsidRPr="004D162D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1551737,47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4D162D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614</w:t>
            </w:r>
          </w:p>
        </w:tc>
        <w:tc>
          <w:tcPr>
            <w:tcW w:w="1289" w:type="dxa"/>
            <w:vAlign w:val="bottom"/>
          </w:tcPr>
          <w:p w:rsidR="004D162D" w:rsidRPr="004D162D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417631,4</w:t>
            </w:r>
          </w:p>
        </w:tc>
        <w:tc>
          <w:tcPr>
            <w:tcW w:w="1701" w:type="dxa"/>
            <w:vAlign w:val="bottom"/>
          </w:tcPr>
          <w:p w:rsidR="004D162D" w:rsidRPr="004D162D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1551737,96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92330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:ЗУ276</w:t>
            </w:r>
          </w:p>
        </w:tc>
        <w:tc>
          <w:tcPr>
            <w:tcW w:w="1289" w:type="dxa"/>
            <w:vAlign w:val="bottom"/>
          </w:tcPr>
          <w:p w:rsidR="004D162D" w:rsidRPr="0092330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4D162D" w:rsidRPr="0092330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616</w:t>
            </w:r>
          </w:p>
        </w:tc>
        <w:tc>
          <w:tcPr>
            <w:tcW w:w="1289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417626,45</w:t>
            </w:r>
          </w:p>
        </w:tc>
        <w:tc>
          <w:tcPr>
            <w:tcW w:w="1701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1551686,57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600</w:t>
            </w:r>
          </w:p>
        </w:tc>
        <w:tc>
          <w:tcPr>
            <w:tcW w:w="1289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417634,92</w:t>
            </w:r>
          </w:p>
        </w:tc>
        <w:tc>
          <w:tcPr>
            <w:tcW w:w="1701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1551687,95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603</w:t>
            </w:r>
          </w:p>
        </w:tc>
        <w:tc>
          <w:tcPr>
            <w:tcW w:w="1289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417635,2</w:t>
            </w:r>
          </w:p>
        </w:tc>
        <w:tc>
          <w:tcPr>
            <w:tcW w:w="1701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1551690,88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613</w:t>
            </w:r>
          </w:p>
        </w:tc>
        <w:tc>
          <w:tcPr>
            <w:tcW w:w="1289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417641,33</w:t>
            </w:r>
          </w:p>
        </w:tc>
        <w:tc>
          <w:tcPr>
            <w:tcW w:w="1701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1551688,57</w:t>
            </w:r>
          </w:p>
        </w:tc>
      </w:tr>
      <w:tr w:rsidR="00923307" w:rsidRPr="00246150" w:rsidTr="00B6405B">
        <w:tc>
          <w:tcPr>
            <w:tcW w:w="979" w:type="dxa"/>
            <w:vAlign w:val="bottom"/>
          </w:tcPr>
          <w:p w:rsidR="00923307" w:rsidRPr="00923307" w:rsidRDefault="00923307" w:rsidP="0092330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614</w:t>
            </w:r>
          </w:p>
        </w:tc>
        <w:tc>
          <w:tcPr>
            <w:tcW w:w="1289" w:type="dxa"/>
            <w:vAlign w:val="bottom"/>
          </w:tcPr>
          <w:p w:rsidR="00923307" w:rsidRPr="00923307" w:rsidRDefault="00923307" w:rsidP="0092330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417631,4</w:t>
            </w:r>
          </w:p>
        </w:tc>
        <w:tc>
          <w:tcPr>
            <w:tcW w:w="1701" w:type="dxa"/>
            <w:vAlign w:val="bottom"/>
          </w:tcPr>
          <w:p w:rsidR="00923307" w:rsidRPr="00923307" w:rsidRDefault="00923307" w:rsidP="0092330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1551737,96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617</w:t>
            </w:r>
          </w:p>
        </w:tc>
        <w:tc>
          <w:tcPr>
            <w:tcW w:w="1289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417612,82</w:t>
            </w:r>
          </w:p>
        </w:tc>
        <w:tc>
          <w:tcPr>
            <w:tcW w:w="1701" w:type="dxa"/>
            <w:vAlign w:val="bottom"/>
          </w:tcPr>
          <w:p w:rsidR="004D162D" w:rsidRPr="0092330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23307">
              <w:rPr>
                <w:color w:val="4F81BD" w:themeColor="accent1"/>
                <w:sz w:val="20"/>
                <w:szCs w:val="20"/>
              </w:rPr>
              <w:t>1551734,11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:ЗУ606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618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417611,65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1551684,14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CB3317" w:rsidRDefault="00CB3317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597</w:t>
            </w:r>
          </w:p>
        </w:tc>
        <w:tc>
          <w:tcPr>
            <w:tcW w:w="1289" w:type="dxa"/>
            <w:vAlign w:val="bottom"/>
          </w:tcPr>
          <w:p w:rsidR="00CB3317" w:rsidRPr="00CB3317" w:rsidRDefault="00CB3317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417613,94</w:t>
            </w:r>
          </w:p>
        </w:tc>
        <w:tc>
          <w:tcPr>
            <w:tcW w:w="1701" w:type="dxa"/>
            <w:vAlign w:val="bottom"/>
          </w:tcPr>
          <w:p w:rsidR="00CB3317" w:rsidRPr="00CB3317" w:rsidRDefault="00CB3317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1551687,39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596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417617,6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1551685,11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616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417626,45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1551686,57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617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417612,82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1551734,11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619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417597,39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1551730,92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:ЗУ607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620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417596,89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1551681,48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592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417602,3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1551682,61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CB3317" w:rsidRDefault="00CB3317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593</w:t>
            </w:r>
          </w:p>
        </w:tc>
        <w:tc>
          <w:tcPr>
            <w:tcW w:w="1289" w:type="dxa"/>
            <w:vAlign w:val="bottom"/>
          </w:tcPr>
          <w:p w:rsidR="00CB3317" w:rsidRPr="00CB3317" w:rsidRDefault="00CB3317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417601,58</w:t>
            </w:r>
          </w:p>
        </w:tc>
        <w:tc>
          <w:tcPr>
            <w:tcW w:w="1701" w:type="dxa"/>
            <w:vAlign w:val="bottom"/>
          </w:tcPr>
          <w:p w:rsidR="00CB3317" w:rsidRPr="00CB3317" w:rsidRDefault="00CB3317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1551685,37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618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417611,65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1551684,14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619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417597,39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1551730,92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621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417581,57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1551727,64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:ЗУ608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590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417582,21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1551678,4</w:t>
            </w:r>
          </w:p>
        </w:tc>
      </w:tr>
      <w:tr w:rsidR="004D162D" w:rsidRPr="00246150" w:rsidTr="00B6405B">
        <w:tc>
          <w:tcPr>
            <w:tcW w:w="97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589</w:t>
            </w:r>
          </w:p>
        </w:tc>
        <w:tc>
          <w:tcPr>
            <w:tcW w:w="1289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417587,14</w:t>
            </w:r>
          </w:p>
        </w:tc>
        <w:tc>
          <w:tcPr>
            <w:tcW w:w="1701" w:type="dxa"/>
            <w:vAlign w:val="bottom"/>
          </w:tcPr>
          <w:p w:rsidR="004D162D" w:rsidRPr="00CB3317" w:rsidRDefault="004D162D" w:rsidP="004D162D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1551679,44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4D162D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594</w:t>
            </w:r>
          </w:p>
        </w:tc>
        <w:tc>
          <w:tcPr>
            <w:tcW w:w="1289" w:type="dxa"/>
            <w:vAlign w:val="bottom"/>
          </w:tcPr>
          <w:p w:rsidR="00CB3317" w:rsidRPr="004D162D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417592,54</w:t>
            </w:r>
          </w:p>
        </w:tc>
        <w:tc>
          <w:tcPr>
            <w:tcW w:w="1701" w:type="dxa"/>
            <w:vAlign w:val="bottom"/>
          </w:tcPr>
          <w:p w:rsidR="00CB3317" w:rsidRPr="004D162D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D162D">
              <w:rPr>
                <w:color w:val="4F81BD" w:themeColor="accent1"/>
                <w:sz w:val="20"/>
                <w:szCs w:val="20"/>
              </w:rPr>
              <w:t>1551683,47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620</w:t>
            </w:r>
          </w:p>
        </w:tc>
        <w:tc>
          <w:tcPr>
            <w:tcW w:w="1289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417596,89</w:t>
            </w:r>
          </w:p>
        </w:tc>
        <w:tc>
          <w:tcPr>
            <w:tcW w:w="1701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1551681,48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621</w:t>
            </w:r>
          </w:p>
        </w:tc>
        <w:tc>
          <w:tcPr>
            <w:tcW w:w="1289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417581,57</w:t>
            </w:r>
          </w:p>
        </w:tc>
        <w:tc>
          <w:tcPr>
            <w:tcW w:w="1701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1551727,64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622</w:t>
            </w:r>
          </w:p>
        </w:tc>
        <w:tc>
          <w:tcPr>
            <w:tcW w:w="1289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417566,87</w:t>
            </w:r>
          </w:p>
        </w:tc>
        <w:tc>
          <w:tcPr>
            <w:tcW w:w="1701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1551724,6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CB3317" w:rsidRDefault="00CB3317" w:rsidP="00CB3317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:ЗУ609</w:t>
            </w:r>
          </w:p>
        </w:tc>
        <w:tc>
          <w:tcPr>
            <w:tcW w:w="1289" w:type="dxa"/>
            <w:vAlign w:val="bottom"/>
          </w:tcPr>
          <w:p w:rsidR="00CB3317" w:rsidRPr="00CB3317" w:rsidRDefault="00CB3317" w:rsidP="00CB3317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CB3317" w:rsidRPr="00CB3317" w:rsidRDefault="00CB3317" w:rsidP="00CB3317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623</w:t>
            </w:r>
          </w:p>
        </w:tc>
        <w:tc>
          <w:tcPr>
            <w:tcW w:w="1289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417567,63</w:t>
            </w:r>
          </w:p>
        </w:tc>
        <w:tc>
          <w:tcPr>
            <w:tcW w:w="1701" w:type="dxa"/>
            <w:vAlign w:val="bottom"/>
          </w:tcPr>
          <w:p w:rsidR="00CB3317" w:rsidRPr="00CB3317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1551674,88</w:t>
            </w:r>
          </w:p>
        </w:tc>
      </w:tr>
    </w:tbl>
    <w:p w:rsidR="007E059F" w:rsidRDefault="007E059F" w:rsidP="005A2D52">
      <w:pPr>
        <w:ind w:firstLine="0"/>
        <w:jc w:val="right"/>
        <w:rPr>
          <w:rFonts w:ascii="Calibri" w:hAnsi="Calibri"/>
          <w:color w:val="000000"/>
          <w:sz w:val="22"/>
          <w:szCs w:val="22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1289"/>
        <w:gridCol w:w="1701"/>
      </w:tblGrid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lastRenderedPageBreak/>
              <w:t>586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417571,82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1551676,22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590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417582,21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1551678,4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622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417566,87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1551724,6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624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417558,58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1551722,88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625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417552,18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1551720,6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:ЗУ610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583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417553,34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1551670,31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582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417554,86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1551670,8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623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417567,63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1551674,88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625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417552,18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1551720,6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626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417536,3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1551714,93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:ЗУ611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627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417539,12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1551665,52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CB3317" w:rsidRDefault="00CB3317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584</w:t>
            </w:r>
          </w:p>
        </w:tc>
        <w:tc>
          <w:tcPr>
            <w:tcW w:w="1289" w:type="dxa"/>
            <w:vAlign w:val="bottom"/>
          </w:tcPr>
          <w:p w:rsidR="00CB3317" w:rsidRPr="00CB3317" w:rsidRDefault="00CB3317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417541,38</w:t>
            </w:r>
          </w:p>
        </w:tc>
        <w:tc>
          <w:tcPr>
            <w:tcW w:w="1701" w:type="dxa"/>
            <w:vAlign w:val="bottom"/>
          </w:tcPr>
          <w:p w:rsidR="00CB3317" w:rsidRPr="00CB3317" w:rsidRDefault="00CB3317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1551669,46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583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417553,34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1551670,31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626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417536,3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1551714,93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628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417520,07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1551709,14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:ЗУ612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629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417525,17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1551660,01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lastRenderedPageBreak/>
              <w:t>580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417538,29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1551665,19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627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417539,12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1551665,52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628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417520,07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1551709,14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630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417505,91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1551704,08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:ЗУ613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631</w:t>
            </w:r>
          </w:p>
        </w:tc>
        <w:tc>
          <w:tcPr>
            <w:tcW w:w="1289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417511,28</w:t>
            </w:r>
          </w:p>
        </w:tc>
        <w:tc>
          <w:tcPr>
            <w:tcW w:w="1701" w:type="dxa"/>
            <w:vAlign w:val="bottom"/>
          </w:tcPr>
          <w:p w:rsidR="007E059F" w:rsidRPr="00CB331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B3317">
              <w:rPr>
                <w:color w:val="4F81BD" w:themeColor="accent1"/>
                <w:sz w:val="20"/>
                <w:szCs w:val="20"/>
              </w:rPr>
              <w:t>1551654,35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42623E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>
              <w:rPr>
                <w:color w:val="4F81BD" w:themeColor="accent1"/>
                <w:sz w:val="20"/>
                <w:szCs w:val="20"/>
              </w:rPr>
              <w:t>578</w:t>
            </w:r>
          </w:p>
        </w:tc>
        <w:tc>
          <w:tcPr>
            <w:tcW w:w="1289" w:type="dxa"/>
            <w:vAlign w:val="bottom"/>
          </w:tcPr>
          <w:p w:rsidR="00CB3317" w:rsidRPr="0042623E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417512,41</w:t>
            </w:r>
          </w:p>
        </w:tc>
        <w:tc>
          <w:tcPr>
            <w:tcW w:w="1701" w:type="dxa"/>
            <w:vAlign w:val="bottom"/>
          </w:tcPr>
          <w:p w:rsidR="00CB3317" w:rsidRPr="0042623E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2623E">
              <w:rPr>
                <w:color w:val="4F81BD" w:themeColor="accent1"/>
                <w:sz w:val="20"/>
                <w:szCs w:val="20"/>
              </w:rPr>
              <w:t>1551658,02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577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417521,54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1551658,58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629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417525,17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1551660,01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630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417505,91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1551704,08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632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417494,24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1551699,92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633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417490,05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1551697,76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:ЗУ614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634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417497,74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1551647,91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574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417504,94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1551651,35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631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417511,28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1551654,35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633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417490,05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1551697,76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635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417474,72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1551689,86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:ЗУ615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B3317" w:rsidRPr="00246150" w:rsidTr="00B6405B">
        <w:tc>
          <w:tcPr>
            <w:tcW w:w="97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lastRenderedPageBreak/>
              <w:t>563</w:t>
            </w:r>
          </w:p>
        </w:tc>
        <w:tc>
          <w:tcPr>
            <w:tcW w:w="1289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417484,2</w:t>
            </w:r>
          </w:p>
        </w:tc>
        <w:tc>
          <w:tcPr>
            <w:tcW w:w="1701" w:type="dxa"/>
            <w:vAlign w:val="bottom"/>
          </w:tcPr>
          <w:p w:rsidR="00CB3317" w:rsidRPr="001A2383" w:rsidRDefault="00CB3317" w:rsidP="00CB3317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1551641,44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572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417487,07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1551639,12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571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417488,74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1551643,67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634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417497,74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1551647,91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635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417474,72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1551689,86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562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417460,29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1551682,43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:ЗУ616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636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417608,44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1551107,1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637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417622,35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1551116,46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638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417645,64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1551081,8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639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417631,73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1551072,45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:ЗУ617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640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417662,3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1551028,21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641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417676,64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1551037,86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642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417699,23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1551004,24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643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417684,89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1550994,59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:ЗУ618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644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417645,77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1551017,08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645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417644,74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1551018,53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646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417637,07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1551029,3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647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417649,72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1551037,81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648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417682,62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1551059,96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649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417690,99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1551047,51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lastRenderedPageBreak/>
              <w:t>641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417676,64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1551037,86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640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417662,3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1551028,21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:ЗУ619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647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417649,72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1551037,81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650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417641,34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1551050,25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651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417686,7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1551080,79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652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417687,97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1551078,91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417695,07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1551068,34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648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417682,62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1551059,96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:ЗУ620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650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417641,34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1551050,25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654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417635,74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1551058,58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655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417628,25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1551070,11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639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417631,73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1551072,45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638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417645,64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1551081,8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656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417659,56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1551091,15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657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417673,47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1551100,49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651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417686,7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1551080,79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:ЗУ621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637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417622,35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1551116,46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658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417636,26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1551125,83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656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417659,56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1551091,15</w:t>
            </w:r>
          </w:p>
        </w:tc>
      </w:tr>
      <w:tr w:rsidR="001A2383" w:rsidRPr="00246150" w:rsidTr="00B6405B">
        <w:tc>
          <w:tcPr>
            <w:tcW w:w="97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638</w:t>
            </w:r>
          </w:p>
        </w:tc>
        <w:tc>
          <w:tcPr>
            <w:tcW w:w="1289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417645,64</w:t>
            </w:r>
          </w:p>
        </w:tc>
        <w:tc>
          <w:tcPr>
            <w:tcW w:w="1701" w:type="dxa"/>
            <w:vAlign w:val="bottom"/>
          </w:tcPr>
          <w:p w:rsidR="001A2383" w:rsidRPr="001A2383" w:rsidRDefault="001A2383" w:rsidP="001A2383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1551081,8</w:t>
            </w:r>
          </w:p>
        </w:tc>
      </w:tr>
    </w:tbl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1289"/>
        <w:gridCol w:w="1701"/>
      </w:tblGrid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lastRenderedPageBreak/>
              <w:t>:ЗУ622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658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417636,26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1551125,83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659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417650,16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1551135,19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657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417673,47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1551100,49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656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417659,56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1551091,15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:ЗУ623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641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417676,64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1551037,86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649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417690,99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1551047,51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660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417713,57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1551013,9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642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417699,23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1551004,24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:ЗУ624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649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417690,99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1551047,51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648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417682,62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1551059,96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417695,07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1551068,34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661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417726,02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1551022,28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660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417713,57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1551013,9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:ЗУ625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651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417686,7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1551080,79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657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417673,47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1551100,49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659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417650,16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1551135,19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662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417662,6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1551143,56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417685,91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1551108,86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664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417695,59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1551094,47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665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417700,42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1551087,27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652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417687,97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1551078,91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:ЗУ626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662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417662,6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1551143,56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666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417676,47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1551152,91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667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417699,8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1551118,19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lastRenderedPageBreak/>
              <w:t>663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417685,91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1551108,86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:ЗУ627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666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417676,47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1551152,91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668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417690,35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1551162,25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669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417713,69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1551127,52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667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417699,8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1551118,19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:ЗУ628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417695,07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1551068,34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652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417687,97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1551078,91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665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417700,42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1551087,27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670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417705,27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1551080,08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671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417714,93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1551065,68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672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417738,46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1551030,65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661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417726,02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1551022,28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:ЗУ629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671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417714,93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1551065,68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417728,77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1551074,98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674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417752,3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1551039,97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672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417738,46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1551030,65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:ЗУ630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417728,77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1551074,98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675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417742,62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1551084,28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676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417766,13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1551049,28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674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417752,3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1551039,97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:ЗУ631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675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417742,62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1551084,28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677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417756,64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1551093,71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678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417780,18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1551058,74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676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417766,13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1551049,28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lastRenderedPageBreak/>
              <w:t>:ЗУ632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668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417690,35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1551162,25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679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417704,21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1551171,58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680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417727,59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1551136,86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669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417713,69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1551127,52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:ЗУ633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675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417742,62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1551084,28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417728,77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1551074,98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671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417714,93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1551065,68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670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417705,27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1551080,08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681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417746,95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1551108,09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677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417756,64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1551093,71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:ЗУ634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670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417705,27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1551080,08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665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417700,42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1551087,27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664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417695,59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1551094,47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682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417737,27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1551122,48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681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417746,95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1551108,09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:ЗУ635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664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417695,59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1551094,47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417685,91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1551108,86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667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417699,8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1551118,19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669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417713,69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1551127,52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680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417727,59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1551136,86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682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417737,27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1551122,48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:ЗУ636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417593,42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1551096,98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636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417608,44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1551107,1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639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417631,73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1551072,45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655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417628,25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1551070,11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684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417613,34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1551067,33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:ЗУ637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685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417579,21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1551087,42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417593,42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1551096,98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684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417613,34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1551067,33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686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417594,62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1551054,76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:ЗУ638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644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417645,77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1551017,08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640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417662,3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1551028,21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643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417684,89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1550994,59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687</w:t>
            </w:r>
          </w:p>
        </w:tc>
        <w:tc>
          <w:tcPr>
            <w:tcW w:w="1289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417669,27</w:t>
            </w:r>
          </w:p>
        </w:tc>
        <w:tc>
          <w:tcPr>
            <w:tcW w:w="1701" w:type="dxa"/>
            <w:vAlign w:val="bottom"/>
          </w:tcPr>
          <w:p w:rsidR="007E059F" w:rsidRPr="001A2383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1A2383">
              <w:rPr>
                <w:color w:val="4F81BD" w:themeColor="accent1"/>
                <w:sz w:val="20"/>
                <w:szCs w:val="20"/>
              </w:rPr>
              <w:t>1550984,08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BC723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:ЗУ639</w:t>
            </w:r>
          </w:p>
        </w:tc>
        <w:tc>
          <w:tcPr>
            <w:tcW w:w="1289" w:type="dxa"/>
            <w:vAlign w:val="bottom"/>
          </w:tcPr>
          <w:p w:rsidR="007E059F" w:rsidRPr="00BC723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BC723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688</w:t>
            </w:r>
          </w:p>
        </w:tc>
        <w:tc>
          <w:tcPr>
            <w:tcW w:w="128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417632,12</w:t>
            </w:r>
          </w:p>
        </w:tc>
        <w:tc>
          <w:tcPr>
            <w:tcW w:w="1701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1551010,04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645</w:t>
            </w:r>
          </w:p>
        </w:tc>
        <w:tc>
          <w:tcPr>
            <w:tcW w:w="128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417644,74</w:t>
            </w:r>
          </w:p>
        </w:tc>
        <w:tc>
          <w:tcPr>
            <w:tcW w:w="1701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1551018,53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644</w:t>
            </w:r>
          </w:p>
        </w:tc>
        <w:tc>
          <w:tcPr>
            <w:tcW w:w="128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417645,77</w:t>
            </w:r>
          </w:p>
        </w:tc>
        <w:tc>
          <w:tcPr>
            <w:tcW w:w="1701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1551017,08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687</w:t>
            </w:r>
          </w:p>
        </w:tc>
        <w:tc>
          <w:tcPr>
            <w:tcW w:w="128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417669,27</w:t>
            </w:r>
          </w:p>
        </w:tc>
        <w:tc>
          <w:tcPr>
            <w:tcW w:w="1701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1550984,08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689</w:t>
            </w:r>
          </w:p>
        </w:tc>
        <w:tc>
          <w:tcPr>
            <w:tcW w:w="128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417653,69</w:t>
            </w:r>
          </w:p>
        </w:tc>
        <w:tc>
          <w:tcPr>
            <w:tcW w:w="1701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1550973,59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BC723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:ЗУ640</w:t>
            </w:r>
          </w:p>
        </w:tc>
        <w:tc>
          <w:tcPr>
            <w:tcW w:w="1289" w:type="dxa"/>
            <w:vAlign w:val="bottom"/>
          </w:tcPr>
          <w:p w:rsidR="007E059F" w:rsidRPr="00BC723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BC7237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690</w:t>
            </w:r>
          </w:p>
        </w:tc>
        <w:tc>
          <w:tcPr>
            <w:tcW w:w="128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417619,67</w:t>
            </w:r>
          </w:p>
        </w:tc>
        <w:tc>
          <w:tcPr>
            <w:tcW w:w="1701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1551001,68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688</w:t>
            </w:r>
          </w:p>
        </w:tc>
        <w:tc>
          <w:tcPr>
            <w:tcW w:w="128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417632,12</w:t>
            </w:r>
          </w:p>
        </w:tc>
        <w:tc>
          <w:tcPr>
            <w:tcW w:w="1701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1551010,04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689</w:t>
            </w:r>
          </w:p>
        </w:tc>
        <w:tc>
          <w:tcPr>
            <w:tcW w:w="128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417653,69</w:t>
            </w:r>
          </w:p>
        </w:tc>
        <w:tc>
          <w:tcPr>
            <w:tcW w:w="1701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1550973,59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691</w:t>
            </w:r>
          </w:p>
        </w:tc>
        <w:tc>
          <w:tcPr>
            <w:tcW w:w="1289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417637,93</w:t>
            </w:r>
          </w:p>
        </w:tc>
        <w:tc>
          <w:tcPr>
            <w:tcW w:w="1701" w:type="dxa"/>
            <w:vAlign w:val="bottom"/>
          </w:tcPr>
          <w:p w:rsidR="007E059F" w:rsidRPr="00BC7237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BC7237">
              <w:rPr>
                <w:color w:val="4F81BD" w:themeColor="accent1"/>
                <w:sz w:val="20"/>
                <w:szCs w:val="20"/>
              </w:rPr>
              <w:t>1550962,98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:ЗУ641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688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417632,12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1551010,04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lastRenderedPageBreak/>
              <w:t>690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417619,67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1551001,68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692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417607,05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1551028,41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693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417628,12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1551042,6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646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417637,07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1551029,3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645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417644,74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1551018,53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:ЗУ642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694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417603,17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1551036,65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686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417594,62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1551054,76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684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417613,34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1551067,33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655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417628,25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1551070,11</w:t>
            </w:r>
          </w:p>
        </w:tc>
      </w:tr>
      <w:tr w:rsidR="007E059F" w:rsidRPr="00246150" w:rsidTr="00B6405B">
        <w:tc>
          <w:tcPr>
            <w:tcW w:w="97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654</w:t>
            </w:r>
          </w:p>
        </w:tc>
        <w:tc>
          <w:tcPr>
            <w:tcW w:w="1289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417635,74</w:t>
            </w:r>
          </w:p>
        </w:tc>
        <w:tc>
          <w:tcPr>
            <w:tcW w:w="1701" w:type="dxa"/>
            <w:vAlign w:val="bottom"/>
          </w:tcPr>
          <w:p w:rsidR="007E059F" w:rsidRPr="00C302DB" w:rsidRDefault="007E059F" w:rsidP="00B6405B">
            <w:pPr>
              <w:ind w:firstLine="0"/>
              <w:jc w:val="right"/>
              <w:rPr>
                <w:color w:val="1F497D" w:themeColor="text2"/>
                <w:sz w:val="20"/>
                <w:szCs w:val="20"/>
              </w:rPr>
            </w:pPr>
            <w:r w:rsidRPr="00C302DB">
              <w:rPr>
                <w:color w:val="1F497D" w:themeColor="text2"/>
                <w:sz w:val="20"/>
                <w:szCs w:val="20"/>
              </w:rPr>
              <w:t>1551058,58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:ЗУ643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885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417299,68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1551374,43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884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417277,22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1551407,5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886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417292,71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1551417,92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887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417315,16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1551384,86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:ЗУ644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887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417315,16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1551384,86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886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417292,71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1551417,92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888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417308,2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1551428,35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889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417330,65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1551395,29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:ЗУ645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889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417330,65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1551395,29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888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417308,2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1551428,35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890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417323,69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1551438,78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891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417346,13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1551405,72</w:t>
            </w:r>
          </w:p>
        </w:tc>
      </w:tr>
      <w:tr w:rsidR="00C302DB" w:rsidRPr="00246150" w:rsidTr="00B6405B">
        <w:tc>
          <w:tcPr>
            <w:tcW w:w="97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:ЗУ646</w:t>
            </w:r>
          </w:p>
        </w:tc>
        <w:tc>
          <w:tcPr>
            <w:tcW w:w="1289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 </w:t>
            </w:r>
          </w:p>
        </w:tc>
        <w:tc>
          <w:tcPr>
            <w:tcW w:w="1701" w:type="dxa"/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891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417346,13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1551405,72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890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417323,69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1551438,78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892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417344,34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1551452,68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893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417361,58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  <w:u w:val="single"/>
              </w:rPr>
            </w:pPr>
            <w:r w:rsidRPr="00944A50">
              <w:rPr>
                <w:color w:val="4F81BD" w:themeColor="accent1"/>
                <w:sz w:val="20"/>
                <w:szCs w:val="20"/>
                <w:u w:val="single"/>
              </w:rPr>
              <w:t>1551416,12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:ЗУ648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417124,08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1551400,66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417096,07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1551442,26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417108,77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1551450,81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417136,86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1551409,32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:ЗУ649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899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417151,92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1551359,31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417124,08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1551400,66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417136,86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1551409,32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417164,84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1551368,01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:ЗУ650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417177,57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1551376,58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417149,58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1551417,93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417162,29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1551426,53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417190,3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1551385,15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:ЗУ651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417149,58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1551417,93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417121,51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1551459,38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417134,24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1551467,96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417162,29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1551426,53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:ЗУ652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417136,86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1551409,32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417108,77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1551450,81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lastRenderedPageBreak/>
              <w:t>907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417121,51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1551459,38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417149,58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1551417,93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:ЗУ654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921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417241,24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1551419,44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920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417213,13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1551460,96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923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417225,84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1551469,56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924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417253,97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1551428,01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:ЗУ655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417164,84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1551368,01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417136,86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1551409,32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417149,58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1551417,93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417177,57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1551376,58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417200,42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1551452,35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417172,44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1551493,67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922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417185,17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1551502,25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920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417213,13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1551460,96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:ЗУ657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417215,77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1551402,3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417187,71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1551443,75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417200,42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1551452,35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1551410,87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:ЗУ658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417187,71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1551443,75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417159,71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1551485,1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417172,44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1551493,67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417200,42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1551452,35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:ЗУ659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1551410,87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417200,42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1551452,35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920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417213,13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1551460,96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921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417241,24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1551419,44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:ЗУ660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1551435,14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417146,97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1551476,53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417159,71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1551485,1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417187,71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1551443,75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:ЗУ661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C302D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909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417190,3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1551385,15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lastRenderedPageBreak/>
              <w:t>908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417162,29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1551426,53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1551435,14</w:t>
            </w:r>
          </w:p>
        </w:tc>
      </w:tr>
      <w:tr w:rsidR="00C302DB" w:rsidRPr="00246150" w:rsidTr="00C302DB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912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417203,04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2DB" w:rsidRPr="00944A50" w:rsidRDefault="00C302DB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1551393,72</w:t>
            </w:r>
          </w:p>
        </w:tc>
      </w:tr>
      <w:tr w:rsidR="00575475" w:rsidRPr="00CD758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:ЗУ662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575475" w:rsidRPr="00CD758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894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417281,22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1551524,72</w:t>
            </w:r>
          </w:p>
        </w:tc>
      </w:tr>
      <w:tr w:rsidR="00575475" w:rsidRPr="00CD758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417303,26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1551539,75</w:t>
            </w:r>
          </w:p>
        </w:tc>
      </w:tr>
      <w:tr w:rsidR="00575475" w:rsidRPr="00CD758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896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417315,67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1551513,44</w:t>
            </w:r>
          </w:p>
        </w:tc>
      </w:tr>
      <w:tr w:rsidR="00575475" w:rsidRPr="00CD758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897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417297,26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1551500,98</w:t>
            </w:r>
          </w:p>
        </w:tc>
      </w:tr>
      <w:tr w:rsidR="00575475" w:rsidRPr="00CD758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898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417289,39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944A50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944A50">
              <w:rPr>
                <w:color w:val="4F81BD" w:themeColor="accent1"/>
                <w:sz w:val="20"/>
                <w:szCs w:val="20"/>
              </w:rPr>
              <w:t>1551512,59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:ЗУ663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908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417162,29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1551426,53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910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417134,24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1551467,96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913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417146,97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1551476,53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911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417175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1551435,14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:ЗУ664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912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417203,04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1551393,72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911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417175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1551435,14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914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417187,71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1551443,75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915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417215,77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5B6FDD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5B6FDD">
              <w:rPr>
                <w:color w:val="4F81BD" w:themeColor="accent1"/>
                <w:sz w:val="20"/>
                <w:szCs w:val="20"/>
              </w:rPr>
              <w:t>1551402,3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:ЗУ665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575475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417238,55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1551478,17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417210,64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1551519,39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931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417223,37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1551527,96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417251,26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1551486,77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:ЗУ666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1551436,59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417238,55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1551478,17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417251,26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1551486,77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930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417279,43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1551445,16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:ЗУ667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417225,84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1551469,56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417197,91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1551510,82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417210,64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1551519,39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417238,55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1551478,17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:ЗУ668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417213,13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1551460,96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417185,17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1551502,25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417197,91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1551510,82</w:t>
            </w:r>
          </w:p>
        </w:tc>
      </w:tr>
      <w:tr w:rsidR="00575475" w:rsidRPr="00246150" w:rsidTr="00575475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923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417225,84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475" w:rsidRPr="00207616" w:rsidRDefault="00575475" w:rsidP="000B4920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207616">
              <w:rPr>
                <w:color w:val="4F81BD" w:themeColor="accent1"/>
                <w:sz w:val="20"/>
                <w:szCs w:val="20"/>
              </w:rPr>
              <w:t>1551469,56</w:t>
            </w:r>
          </w:p>
        </w:tc>
      </w:tr>
    </w:tbl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1289"/>
        <w:gridCol w:w="1701"/>
      </w:tblGrid>
      <w:tr w:rsidR="007E059F" w:rsidRPr="009C1DA2" w:rsidTr="00B6405B">
        <w:tc>
          <w:tcPr>
            <w:tcW w:w="979" w:type="dxa"/>
            <w:vAlign w:val="bottom"/>
          </w:tcPr>
          <w:p w:rsidR="007E059F" w:rsidRPr="003948A9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lastRenderedPageBreak/>
              <w:t>:ЗУ675</w:t>
            </w:r>
          </w:p>
        </w:tc>
        <w:tc>
          <w:tcPr>
            <w:tcW w:w="1289" w:type="dxa"/>
            <w:vAlign w:val="bottom"/>
          </w:tcPr>
          <w:p w:rsidR="007E059F" w:rsidRPr="003948A9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3948A9" w:rsidRDefault="007E059F" w:rsidP="00B6405B">
            <w:pPr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207616" w:rsidRPr="009C1DA2" w:rsidTr="00B6405B">
        <w:tc>
          <w:tcPr>
            <w:tcW w:w="97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759</w:t>
            </w:r>
          </w:p>
        </w:tc>
        <w:tc>
          <w:tcPr>
            <w:tcW w:w="128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417501,35</w:t>
            </w:r>
          </w:p>
        </w:tc>
        <w:tc>
          <w:tcPr>
            <w:tcW w:w="1701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1550956,64</w:t>
            </w:r>
          </w:p>
        </w:tc>
      </w:tr>
      <w:tr w:rsidR="00207616" w:rsidRPr="009C1DA2" w:rsidTr="00B6405B">
        <w:tc>
          <w:tcPr>
            <w:tcW w:w="97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758</w:t>
            </w:r>
          </w:p>
        </w:tc>
        <w:tc>
          <w:tcPr>
            <w:tcW w:w="128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417494,69</w:t>
            </w:r>
          </w:p>
        </w:tc>
        <w:tc>
          <w:tcPr>
            <w:tcW w:w="1701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1550973,74</w:t>
            </w:r>
          </w:p>
        </w:tc>
      </w:tr>
      <w:tr w:rsidR="00207616" w:rsidRPr="009C1DA2" w:rsidTr="00B6405B">
        <w:tc>
          <w:tcPr>
            <w:tcW w:w="97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765</w:t>
            </w:r>
          </w:p>
        </w:tc>
        <w:tc>
          <w:tcPr>
            <w:tcW w:w="128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417499,93</w:t>
            </w:r>
          </w:p>
        </w:tc>
        <w:tc>
          <w:tcPr>
            <w:tcW w:w="1701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1550977,2</w:t>
            </w:r>
          </w:p>
        </w:tc>
      </w:tr>
      <w:tr w:rsidR="00207616" w:rsidRPr="009C1DA2" w:rsidTr="00B6405B">
        <w:tc>
          <w:tcPr>
            <w:tcW w:w="97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764</w:t>
            </w:r>
          </w:p>
        </w:tc>
        <w:tc>
          <w:tcPr>
            <w:tcW w:w="128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417512,44</w:t>
            </w:r>
          </w:p>
        </w:tc>
        <w:tc>
          <w:tcPr>
            <w:tcW w:w="1701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1550985,47</w:t>
            </w:r>
          </w:p>
        </w:tc>
      </w:tr>
      <w:tr w:rsidR="00207616" w:rsidRPr="009C1DA2" w:rsidTr="00B6405B">
        <w:tc>
          <w:tcPr>
            <w:tcW w:w="97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763</w:t>
            </w:r>
          </w:p>
        </w:tc>
        <w:tc>
          <w:tcPr>
            <w:tcW w:w="128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417526</w:t>
            </w:r>
          </w:p>
        </w:tc>
        <w:tc>
          <w:tcPr>
            <w:tcW w:w="1701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1550994,43</w:t>
            </w:r>
          </w:p>
        </w:tc>
      </w:tr>
      <w:tr w:rsidR="00207616" w:rsidRPr="009C1DA2" w:rsidTr="00B6405B">
        <w:tc>
          <w:tcPr>
            <w:tcW w:w="97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762</w:t>
            </w:r>
          </w:p>
        </w:tc>
        <w:tc>
          <w:tcPr>
            <w:tcW w:w="128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417535,67</w:t>
            </w:r>
          </w:p>
        </w:tc>
        <w:tc>
          <w:tcPr>
            <w:tcW w:w="1701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1550979,74</w:t>
            </w:r>
          </w:p>
        </w:tc>
      </w:tr>
      <w:tr w:rsidR="00207616" w:rsidRPr="009C1DA2" w:rsidTr="00B6405B">
        <w:tc>
          <w:tcPr>
            <w:tcW w:w="97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761</w:t>
            </w:r>
          </w:p>
        </w:tc>
        <w:tc>
          <w:tcPr>
            <w:tcW w:w="128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417522,46</w:t>
            </w:r>
          </w:p>
        </w:tc>
        <w:tc>
          <w:tcPr>
            <w:tcW w:w="1701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1550970,85</w:t>
            </w:r>
          </w:p>
        </w:tc>
      </w:tr>
      <w:tr w:rsidR="00207616" w:rsidRPr="009C1DA2" w:rsidTr="00B6405B">
        <w:tc>
          <w:tcPr>
            <w:tcW w:w="97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760</w:t>
            </w:r>
          </w:p>
        </w:tc>
        <w:tc>
          <w:tcPr>
            <w:tcW w:w="1289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417509,65</w:t>
            </w:r>
          </w:p>
        </w:tc>
        <w:tc>
          <w:tcPr>
            <w:tcW w:w="1701" w:type="dxa"/>
            <w:vAlign w:val="bottom"/>
          </w:tcPr>
          <w:p w:rsidR="00207616" w:rsidRPr="003948A9" w:rsidRDefault="00207616" w:rsidP="00207616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1550962,23</w:t>
            </w:r>
          </w:p>
        </w:tc>
      </w:tr>
      <w:tr w:rsidR="00207616" w:rsidRPr="009C1DA2" w:rsidTr="00B6405B">
        <w:tc>
          <w:tcPr>
            <w:tcW w:w="979" w:type="dxa"/>
            <w:vAlign w:val="bottom"/>
          </w:tcPr>
          <w:p w:rsidR="00207616" w:rsidRPr="003948A9" w:rsidRDefault="00207616" w:rsidP="00207616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:ЗУ676</w:t>
            </w:r>
          </w:p>
        </w:tc>
        <w:tc>
          <w:tcPr>
            <w:tcW w:w="1289" w:type="dxa"/>
            <w:vAlign w:val="bottom"/>
          </w:tcPr>
          <w:p w:rsidR="00207616" w:rsidRPr="003948A9" w:rsidRDefault="00207616" w:rsidP="00207616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207616" w:rsidRPr="003948A9" w:rsidRDefault="00207616" w:rsidP="00207616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3948A9" w:rsidRDefault="003948A9" w:rsidP="003948A9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766</w:t>
            </w:r>
          </w:p>
        </w:tc>
        <w:tc>
          <w:tcPr>
            <w:tcW w:w="1289" w:type="dxa"/>
            <w:vAlign w:val="bottom"/>
          </w:tcPr>
          <w:p w:rsidR="003948A9" w:rsidRPr="003948A9" w:rsidRDefault="003948A9" w:rsidP="003948A9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417551,31</w:t>
            </w:r>
          </w:p>
        </w:tc>
        <w:tc>
          <w:tcPr>
            <w:tcW w:w="1701" w:type="dxa"/>
            <w:vAlign w:val="bottom"/>
          </w:tcPr>
          <w:p w:rsidR="003948A9" w:rsidRPr="003948A9" w:rsidRDefault="003948A9" w:rsidP="003948A9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1550956,5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3948A9" w:rsidRDefault="003948A9" w:rsidP="003948A9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762</w:t>
            </w:r>
          </w:p>
        </w:tc>
        <w:tc>
          <w:tcPr>
            <w:tcW w:w="1289" w:type="dxa"/>
            <w:vAlign w:val="bottom"/>
          </w:tcPr>
          <w:p w:rsidR="003948A9" w:rsidRPr="003948A9" w:rsidRDefault="003948A9" w:rsidP="003948A9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417535,67</w:t>
            </w:r>
          </w:p>
        </w:tc>
        <w:tc>
          <w:tcPr>
            <w:tcW w:w="1701" w:type="dxa"/>
            <w:vAlign w:val="bottom"/>
          </w:tcPr>
          <w:p w:rsidR="003948A9" w:rsidRPr="003948A9" w:rsidRDefault="003948A9" w:rsidP="003948A9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1550979,74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3948A9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768</w:t>
            </w:r>
          </w:p>
        </w:tc>
        <w:tc>
          <w:tcPr>
            <w:tcW w:w="1289" w:type="dxa"/>
            <w:vAlign w:val="bottom"/>
          </w:tcPr>
          <w:p w:rsidR="003948A9" w:rsidRPr="003948A9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417559,86</w:t>
            </w:r>
          </w:p>
        </w:tc>
        <w:tc>
          <w:tcPr>
            <w:tcW w:w="1701" w:type="dxa"/>
            <w:vAlign w:val="bottom"/>
          </w:tcPr>
          <w:p w:rsidR="003948A9" w:rsidRPr="003948A9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1550996,02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3948A9" w:rsidRDefault="003948A9" w:rsidP="003948A9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lastRenderedPageBreak/>
              <w:t>767</w:t>
            </w:r>
          </w:p>
        </w:tc>
        <w:tc>
          <w:tcPr>
            <w:tcW w:w="1289" w:type="dxa"/>
            <w:vAlign w:val="bottom"/>
          </w:tcPr>
          <w:p w:rsidR="003948A9" w:rsidRPr="003948A9" w:rsidRDefault="003948A9" w:rsidP="003948A9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417572,6</w:t>
            </w:r>
          </w:p>
        </w:tc>
        <w:tc>
          <w:tcPr>
            <w:tcW w:w="1701" w:type="dxa"/>
            <w:vAlign w:val="bottom"/>
          </w:tcPr>
          <w:p w:rsidR="003948A9" w:rsidRPr="003948A9" w:rsidRDefault="003948A9" w:rsidP="003948A9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3948A9">
              <w:rPr>
                <w:color w:val="4F81BD" w:themeColor="accent1"/>
                <w:sz w:val="20"/>
                <w:szCs w:val="20"/>
              </w:rPr>
              <w:t>1550968,92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:ЗУ677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769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417499,52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1551033,78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770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417531,76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1551055,48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771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417540,96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1551035,98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772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417511,56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1551015,9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:ЗУ678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768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417559,86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1550996,02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773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417550,02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1551016,74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774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417523,04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1550998,92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763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417526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1550994,43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762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417535,67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1550979,74</w:t>
            </w:r>
          </w:p>
        </w:tc>
      </w:tr>
      <w:tr w:rsidR="003948A9" w:rsidRPr="009C1DA2" w:rsidTr="00B6405B">
        <w:tc>
          <w:tcPr>
            <w:tcW w:w="979" w:type="dxa"/>
            <w:vAlign w:val="bottom"/>
          </w:tcPr>
          <w:p w:rsidR="003948A9" w:rsidRPr="00C844F4" w:rsidRDefault="003948A9" w:rsidP="003948A9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:ЗУ679</w:t>
            </w:r>
          </w:p>
        </w:tc>
        <w:tc>
          <w:tcPr>
            <w:tcW w:w="1289" w:type="dxa"/>
            <w:vAlign w:val="bottom"/>
          </w:tcPr>
          <w:p w:rsidR="003948A9" w:rsidRPr="00C844F4" w:rsidRDefault="003948A9" w:rsidP="003948A9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3948A9" w:rsidRPr="00C844F4" w:rsidRDefault="003948A9" w:rsidP="003948A9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C844F4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5427F" w:rsidRPr="009C1DA2" w:rsidTr="003948A9">
        <w:trPr>
          <w:trHeight w:val="274"/>
        </w:trPr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lastRenderedPageBreak/>
              <w:t>775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417567,15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1550932,98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776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417587,41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1550937,54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767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417572,6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1550968,92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766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417551,31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1550956,5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:ЗУ680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758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417494,69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1550973,74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777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417487,41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1550968,93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778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417474,9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1550960,66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779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417466,29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1550954,98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780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417479,31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1550935,59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781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417495,07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1550939,13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782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417488,91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1550948,27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759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417501,35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1550956,64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lastRenderedPageBreak/>
              <w:t>:ЗУ681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784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417423,82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1550982,82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783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417411,13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1550974,27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786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417437,1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1550935,69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785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417449,87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1550944,12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:ЗУ682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784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417423,82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1550982,82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787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417436,27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1550991,19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788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417462,38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1550952,39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789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417452,9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1550946,12</w:t>
            </w:r>
          </w:p>
        </w:tc>
      </w:tr>
      <w:tr w:rsidR="0075427F" w:rsidRPr="009C1DA2" w:rsidTr="00B6405B">
        <w:tc>
          <w:tcPr>
            <w:tcW w:w="97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785</w:t>
            </w:r>
          </w:p>
        </w:tc>
        <w:tc>
          <w:tcPr>
            <w:tcW w:w="1289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417449,87</w:t>
            </w:r>
          </w:p>
        </w:tc>
        <w:tc>
          <w:tcPr>
            <w:tcW w:w="1701" w:type="dxa"/>
            <w:vAlign w:val="bottom"/>
          </w:tcPr>
          <w:p w:rsidR="0075427F" w:rsidRPr="0075427F" w:rsidRDefault="0075427F" w:rsidP="0075427F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1550944,12</w:t>
            </w:r>
          </w:p>
        </w:tc>
      </w:tr>
    </w:tbl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ind w:firstLine="0"/>
        <w:rPr>
          <w:color w:val="000000"/>
          <w:sz w:val="20"/>
          <w:szCs w:val="20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space="708"/>
          <w:titlePg/>
          <w:docGrid w:linePitch="360"/>
        </w:sect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1275"/>
        <w:gridCol w:w="1701"/>
      </w:tblGrid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lastRenderedPageBreak/>
              <w:t>:ЗУ683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787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417436,27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1550991,19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790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417448,71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1550999,57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778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417474,9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1550960,66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779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417466,29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1550954,98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788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417462,38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1550952,39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:ЗУ684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790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417448,71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1550999,57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791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417461,15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1551007,95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777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417487,41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1550968,93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778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417474,9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1550960,66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:ЗУ685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791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417461,15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1551007,95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792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417473,6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1551016,32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765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417499,93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1550977,2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758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417494,69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1550973,74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777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417487,41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1550968,93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:ЗУ686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792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417473,6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1551016,32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793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417486,04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1551024,7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764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417512,44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1550985,47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765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417499,93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1550977,2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:ЗУ687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793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417486,04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1551024,7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769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417499,52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1551033,78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772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417511,56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1551015,9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774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417523,04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1550998,92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763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417526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1550994,43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764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417512,44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1550985,47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:ЗУ688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772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417511,56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1551015,9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771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417540,96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1551035,98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773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417550,02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1551016,74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774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417523,04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1550998,92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:ЗУ689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786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417437,1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1550935,69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785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417449,87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1550944,12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789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417452,9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1550946,12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794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417475,54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1550912,38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lastRenderedPageBreak/>
              <w:t>795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417455,78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1550907,94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:ЗУ690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789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417452,9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1550946,12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788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417462,38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1550952,39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779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417466,29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1550954,98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780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417479,31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1550935,59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796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417492,34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1550916,16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794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417475,54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1550912,38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:ЗУ691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760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417509,65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1550962,23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761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417522,46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1550970,85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797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417550,48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1550929,24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798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417534,31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1550925,6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:ЗУ692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761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417522,46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1550970,85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762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417535,67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1550979,74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766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417551,31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1550956,5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775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417567,15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1550932,98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797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417550,48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1550929,24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:ЗУ693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796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417492,34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1550916,16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799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417523,84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1550923,24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800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417510,77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1550942,66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781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417495,07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1550939,13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780</w:t>
            </w:r>
          </w:p>
        </w:tc>
        <w:tc>
          <w:tcPr>
            <w:tcW w:w="1275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417479,31</w:t>
            </w:r>
          </w:p>
        </w:tc>
        <w:tc>
          <w:tcPr>
            <w:tcW w:w="1701" w:type="dxa"/>
            <w:vAlign w:val="bottom"/>
          </w:tcPr>
          <w:p w:rsidR="007E059F" w:rsidRPr="0075427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75427F">
              <w:rPr>
                <w:color w:val="4F81BD" w:themeColor="accent1"/>
                <w:sz w:val="20"/>
                <w:szCs w:val="20"/>
              </w:rPr>
              <w:t>1550935,59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:ЗУ694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417503,29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1551115,81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417490,61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1551142,7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417468,47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1551127,82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417479,88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1551110,86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417484,87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1551103,43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:ЗУ695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35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417394,38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1550999,16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417369,25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1551036,49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417383,21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1551045,87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417408,31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35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1551008,54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:ЗУ696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417369,25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1551036,49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417344,12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1551073,81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lastRenderedPageBreak/>
              <w:t>811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417358,1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1551083,22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417383,21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1551045,87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:ЗУ697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417408,31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1551008,54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417383,21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1551045,87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417397,02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1551055,15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417422,11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1551017,83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:ЗУ698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417383,21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1551045,87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417358,1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1551083,22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417371,9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1551092,52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417397,02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1551055,15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:ЗУ699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417422,11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1551017,83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417397,02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1551055,15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417410,83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1551064,44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417435,85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1551027,08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:ЗУ700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417397,02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1551055,15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417371,9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1551092,52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417385,71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1551101,81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417410,83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1551064,44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:ЗУ701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417435,85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1551027,08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417410,83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1551064,44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417424,64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1551073,72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417449,72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1551036,41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:ЗУ702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417410,83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1551064,44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417385,71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1551101,81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417399,51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1551111,1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417424,64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1551073,72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:ЗУ703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417449,72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1551036,41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417424,64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1551073,72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417438,45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1551083,01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417463,53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1551045,71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lastRenderedPageBreak/>
              <w:t xml:space="preserve">:ЗУ704   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818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417424,64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1551073,72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417399,51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1551111,1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417413,32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1551120,39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417438,45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1551083,01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:ЗУ705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417463,53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1551045,71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417438,45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1551083,01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417452,26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1551092,29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417477,33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1551055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:ЗУ706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417438,45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1551083,01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417413,32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1551120,39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417427,07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1551129,66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417452,26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1551092,29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:ЗУ707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417477,33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1551055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417452,26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1551092,29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417466,07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1551101,57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417491,13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1551064,29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:ЗУ708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417452,26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1551092,29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417427,07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1551129,66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417440,92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1551138,98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417466,07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1551101,57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:ЗУ709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417491,13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1551064,29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417466,07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1551101,57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417479,88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1551110,86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417484,87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1551103,43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417504,94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1551073,58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:ЗУ710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417466,07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1551101,57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829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417440,92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1551138,98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417454,73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1551148,27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417468,47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1551127,82</w:t>
            </w:r>
          </w:p>
        </w:tc>
      </w:tr>
      <w:tr w:rsidR="007E059F" w:rsidRPr="009C1DA2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417479,88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1551110,86</w:t>
            </w:r>
          </w:p>
        </w:tc>
      </w:tr>
    </w:tbl>
    <w:p w:rsidR="007E059F" w:rsidRDefault="007E059F" w:rsidP="005A2D52">
      <w:pPr>
        <w:widowControl w:val="0"/>
        <w:suppressAutoHyphens/>
        <w:spacing w:line="276" w:lineRule="auto"/>
        <w:ind w:right="-6" w:firstLine="0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ind w:firstLine="0"/>
        <w:rPr>
          <w:color w:val="000000"/>
          <w:sz w:val="20"/>
          <w:szCs w:val="20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space="708"/>
          <w:titlePg/>
          <w:docGrid w:linePitch="360"/>
        </w:sect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1275"/>
        <w:gridCol w:w="1701"/>
      </w:tblGrid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lastRenderedPageBreak/>
              <w:t>:ЗУ711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417504,94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1551073,58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417484,87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1551103,43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417503,29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1551115,81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417518,81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1551082,92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:ЗУ712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417468,47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1551127,82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417454,73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1551148,27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417479,96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1551165,26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802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417490,61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1551142,7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:ЗУ713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417455,71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1551216,65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417443,02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1551243,53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417420,77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1551228,58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lastRenderedPageBreak/>
              <w:t>837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417432,17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1551211,61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417437,17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1551204,18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:ЗУ714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417332,95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1551090,4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417307,69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1551127,92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417321,7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1551137,34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417346,93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1551099,81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:ЗУ715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417307,69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1551127,92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417282,69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1551165,06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417296,71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1551174,5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417321,7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1551137,34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:ЗУ716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417346,93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1551099,81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lastRenderedPageBreak/>
              <w:t>841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417321,7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1551137,34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417335,51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1551146,63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417360,73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1551109,1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:ЗУ717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417321,7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1551137,34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417296,71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1551174,5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417310,52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1551183,79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417335,51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1551146,63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:ЗУ718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417360,73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1551109,1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417335,51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1551146,63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417349,31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1551155,91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417374,54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1551118,4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:ЗУ719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417335,51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1551146,63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417310,52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1551183,79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417324,32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1551193,09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417349,31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1551155,91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:ЗУ720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417374,54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1551118,4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417349,31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1551155,91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417363,12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1551165,19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417388,34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1551127,69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:ЗУ721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848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417349,31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1551155,91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417324,32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1551193,09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417338,12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1551202,38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417363,12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1551165,19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:ЗУ722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417388,34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1551127,69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417363,12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1551165,19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417376,93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1551174,48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417402,14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1551136,98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:ЗУ723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417363,12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1551165,19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417338,12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1551202,38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417351,93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1551211,67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417376,93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1551174,48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:ЗУ724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855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417402,14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1551136,98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854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417376,93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1551174,48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857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417390,74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1551183,76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858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417415,9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1551146,25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:ЗУ725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854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417376,93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1551174,48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856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417351,93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1551211,67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859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417365,73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1551220,97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857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417390,74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1551183,76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:ЗУ726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858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417415,9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1551146,25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857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417390,74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1551183,76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860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417404,55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1551193,04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861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417429,75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1551155,57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:ЗУ727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lastRenderedPageBreak/>
              <w:t>857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417390,74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1551183,76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859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417365,73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1551220,97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417379,53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1551230,26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417404,55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1551193,04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:ЗУ728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417429,75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1551155,57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417404,55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1551193,04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417418,36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1551202,33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417443,55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1551164,86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:ЗУ729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417404,55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1551193,04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417379,53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1551230,26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417393,34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1551239,55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417418,36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1551202,33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:ЗУ730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417457,35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1551174,16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417437,17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1551204,18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417455,71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1551216,65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417471,32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1551183,56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:ЗУ731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417420,77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1551228,58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417407,12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1551248,83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869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417432,47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1551265,9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417443,02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1551243,53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:ЗУ732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417418,36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1551202,33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865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417393,34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1551239,55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417407,12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1551248,83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417420,77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1551228,58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417432,17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1551211,61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:ЗУ733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864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417443,55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1551164,86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863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417418,36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1551202,33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837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417432,17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1551211,61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838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417437,17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1551204,18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866</w:t>
            </w:r>
          </w:p>
        </w:tc>
        <w:tc>
          <w:tcPr>
            <w:tcW w:w="1275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417457,35</w:t>
            </w:r>
          </w:p>
        </w:tc>
        <w:tc>
          <w:tcPr>
            <w:tcW w:w="1701" w:type="dxa"/>
            <w:vAlign w:val="bottom"/>
          </w:tcPr>
          <w:p w:rsidR="007E059F" w:rsidRPr="00000FFC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000FFC">
              <w:rPr>
                <w:color w:val="4F81BD" w:themeColor="accent1"/>
                <w:sz w:val="20"/>
                <w:szCs w:val="20"/>
              </w:rPr>
              <w:t>1551174,16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:ЗУ734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870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417191,01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1551301,24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871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417168,67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1551334,42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872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417184,3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1551344,94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873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417206,77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1551311,85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:ЗУ735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873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417206,77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1551311,85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872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417184,3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1551344,94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874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417199,78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1551355,37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875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417222,25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1551322,28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:ЗУ736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875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417222,25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1551322,28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874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417199,78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1551355,37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876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417215,27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1551365,79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877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417237,74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1551332,71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:ЗУ737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877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417237,74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1551332,71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876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417215,27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1551365,79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lastRenderedPageBreak/>
              <w:t>878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417230,75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1551376,21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879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417253,22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1551343,14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:ЗУ738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879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417253,22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1551343,14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878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417230,75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1551376,21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880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417246,25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1551386,64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881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417268,71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1551353,57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:ЗУ739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881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417268,71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1551353,57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lastRenderedPageBreak/>
              <w:t>880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417246,25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1551386,64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882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417261,73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1551397,07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883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417284,19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1551364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:ЗУ740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883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417284,19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1551364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882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417261,73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1551397,07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884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417277,22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1551407,5</w:t>
            </w:r>
          </w:p>
        </w:tc>
      </w:tr>
      <w:tr w:rsidR="007E059F" w:rsidRPr="00246150" w:rsidTr="00B6405B">
        <w:tc>
          <w:tcPr>
            <w:tcW w:w="993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885</w:t>
            </w:r>
          </w:p>
        </w:tc>
        <w:tc>
          <w:tcPr>
            <w:tcW w:w="1275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417299,68</w:t>
            </w:r>
          </w:p>
        </w:tc>
        <w:tc>
          <w:tcPr>
            <w:tcW w:w="1701" w:type="dxa"/>
            <w:vAlign w:val="bottom"/>
          </w:tcPr>
          <w:p w:rsidR="007E059F" w:rsidRPr="0062081F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1551374,43</w:t>
            </w:r>
          </w:p>
        </w:tc>
      </w:tr>
    </w:tbl>
    <w:p w:rsidR="007E059F" w:rsidRDefault="007E059F" w:rsidP="005A2D52">
      <w:pPr>
        <w:widowControl w:val="0"/>
        <w:suppressAutoHyphens/>
        <w:spacing w:line="276" w:lineRule="auto"/>
        <w:ind w:right="-6" w:firstLine="0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5A2D52">
      <w:pPr>
        <w:ind w:firstLine="0"/>
        <w:rPr>
          <w:color w:val="000000"/>
          <w:sz w:val="20"/>
          <w:szCs w:val="20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space="708"/>
          <w:titlePg/>
          <w:docGrid w:linePitch="360"/>
        </w:sectPr>
      </w:pPr>
    </w:p>
    <w:p w:rsidR="007E059F" w:rsidRDefault="007E059F">
      <w:pPr>
        <w:sectPr w:rsidR="007E059F" w:rsidSect="005A2D52">
          <w:type w:val="continuous"/>
          <w:pgSz w:w="11906" w:h="16838" w:code="9"/>
          <w:pgMar w:top="1673" w:right="851" w:bottom="1134" w:left="1701" w:header="709" w:footer="709" w:gutter="0"/>
          <w:cols w:num="2" w:space="708"/>
          <w:docGrid w:linePitch="360"/>
        </w:sect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1276"/>
        <w:gridCol w:w="1559"/>
      </w:tblGrid>
      <w:tr w:rsidR="007E059F" w:rsidRPr="00246150" w:rsidTr="00352E6F">
        <w:tc>
          <w:tcPr>
            <w:tcW w:w="1134" w:type="dxa"/>
            <w:vAlign w:val="bottom"/>
          </w:tcPr>
          <w:p w:rsidR="007E059F" w:rsidRPr="0062081F" w:rsidRDefault="007E059F" w:rsidP="00675FF9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lastRenderedPageBreak/>
              <w:t>:ЗУ741</w:t>
            </w:r>
          </w:p>
        </w:tc>
        <w:tc>
          <w:tcPr>
            <w:tcW w:w="1276" w:type="dxa"/>
            <w:vAlign w:val="bottom"/>
          </w:tcPr>
          <w:p w:rsidR="007E059F" w:rsidRPr="0062081F" w:rsidRDefault="007E059F" w:rsidP="00675FF9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7E059F" w:rsidRPr="0062081F" w:rsidRDefault="007E059F" w:rsidP="00675FF9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 </w:t>
            </w:r>
          </w:p>
        </w:tc>
      </w:tr>
      <w:tr w:rsidR="007E059F" w:rsidRPr="00246150" w:rsidTr="00352E6F">
        <w:tc>
          <w:tcPr>
            <w:tcW w:w="1134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1023</w:t>
            </w:r>
          </w:p>
        </w:tc>
        <w:tc>
          <w:tcPr>
            <w:tcW w:w="1276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</w:t>
            </w:r>
            <w:r w:rsidR="00D25AE2" w:rsidRPr="0062081F">
              <w:rPr>
                <w:color w:val="4F81BD" w:themeColor="accent1"/>
                <w:sz w:val="20"/>
                <w:szCs w:val="20"/>
              </w:rPr>
              <w:t>7</w:t>
            </w:r>
            <w:r w:rsidRPr="0062081F">
              <w:rPr>
                <w:color w:val="4F81BD" w:themeColor="accent1"/>
                <w:sz w:val="20"/>
                <w:szCs w:val="20"/>
              </w:rPr>
              <w:t>605,49</w:t>
            </w:r>
          </w:p>
        </w:tc>
        <w:tc>
          <w:tcPr>
            <w:tcW w:w="1559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1550899,23</w:t>
            </w:r>
          </w:p>
        </w:tc>
      </w:tr>
      <w:tr w:rsidR="007E059F" w:rsidRPr="00246150" w:rsidTr="00352E6F">
        <w:tc>
          <w:tcPr>
            <w:tcW w:w="1134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1024</w:t>
            </w:r>
          </w:p>
        </w:tc>
        <w:tc>
          <w:tcPr>
            <w:tcW w:w="1276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417596,15</w:t>
            </w:r>
          </w:p>
        </w:tc>
        <w:tc>
          <w:tcPr>
            <w:tcW w:w="1559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1550919,00</w:t>
            </w:r>
          </w:p>
        </w:tc>
      </w:tr>
      <w:tr w:rsidR="007E059F" w:rsidRPr="00246150" w:rsidTr="00352E6F">
        <w:tc>
          <w:tcPr>
            <w:tcW w:w="1134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1025</w:t>
            </w:r>
          </w:p>
        </w:tc>
        <w:tc>
          <w:tcPr>
            <w:tcW w:w="1276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417467,77</w:t>
            </w:r>
          </w:p>
        </w:tc>
        <w:tc>
          <w:tcPr>
            <w:tcW w:w="1559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1550890,14</w:t>
            </w:r>
          </w:p>
        </w:tc>
      </w:tr>
      <w:tr w:rsidR="007E059F" w:rsidRPr="00246150" w:rsidTr="00352E6F">
        <w:tc>
          <w:tcPr>
            <w:tcW w:w="1134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1026</w:t>
            </w:r>
          </w:p>
        </w:tc>
        <w:tc>
          <w:tcPr>
            <w:tcW w:w="1276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417506,51</w:t>
            </w:r>
          </w:p>
        </w:tc>
        <w:tc>
          <w:tcPr>
            <w:tcW w:w="1559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1550832,59</w:t>
            </w:r>
          </w:p>
        </w:tc>
      </w:tr>
      <w:tr w:rsidR="00D25AE2" w:rsidRPr="00246150" w:rsidTr="00352E6F">
        <w:tc>
          <w:tcPr>
            <w:tcW w:w="1134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1027</w:t>
            </w:r>
          </w:p>
        </w:tc>
        <w:tc>
          <w:tcPr>
            <w:tcW w:w="1276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417532,11</w:t>
            </w:r>
          </w:p>
        </w:tc>
        <w:tc>
          <w:tcPr>
            <w:tcW w:w="1559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1550849,83</w:t>
            </w:r>
          </w:p>
        </w:tc>
      </w:tr>
      <w:tr w:rsidR="00D25AE2" w:rsidRPr="00246150" w:rsidTr="00352E6F">
        <w:tc>
          <w:tcPr>
            <w:tcW w:w="1134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14</w:t>
            </w:r>
          </w:p>
        </w:tc>
        <w:tc>
          <w:tcPr>
            <w:tcW w:w="1276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417526,92</w:t>
            </w:r>
          </w:p>
        </w:tc>
        <w:tc>
          <w:tcPr>
            <w:tcW w:w="1559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1550853,59</w:t>
            </w:r>
          </w:p>
        </w:tc>
      </w:tr>
      <w:tr w:rsidR="00D25AE2" w:rsidRPr="00246150" w:rsidTr="00352E6F">
        <w:tc>
          <w:tcPr>
            <w:tcW w:w="1134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417514,04</w:t>
            </w:r>
          </w:p>
        </w:tc>
        <w:tc>
          <w:tcPr>
            <w:tcW w:w="1559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1550845,31</w:t>
            </w:r>
          </w:p>
        </w:tc>
      </w:tr>
      <w:tr w:rsidR="00D25AE2" w:rsidRPr="00246150" w:rsidTr="00352E6F">
        <w:tc>
          <w:tcPr>
            <w:tcW w:w="1134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417508,89</w:t>
            </w:r>
          </w:p>
        </w:tc>
        <w:tc>
          <w:tcPr>
            <w:tcW w:w="1559" w:type="dxa"/>
            <w:vAlign w:val="bottom"/>
          </w:tcPr>
          <w:p w:rsidR="00D25AE2" w:rsidRPr="0062081F" w:rsidRDefault="008C5B86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1550853,88</w:t>
            </w:r>
          </w:p>
        </w:tc>
      </w:tr>
      <w:tr w:rsidR="00D25AE2" w:rsidRPr="00246150" w:rsidTr="00352E6F">
        <w:tc>
          <w:tcPr>
            <w:tcW w:w="1134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bottom"/>
          </w:tcPr>
          <w:p w:rsidR="00D25AE2" w:rsidRPr="0062081F" w:rsidRDefault="008C5B86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417524,88</w:t>
            </w:r>
          </w:p>
        </w:tc>
        <w:tc>
          <w:tcPr>
            <w:tcW w:w="1559" w:type="dxa"/>
            <w:vAlign w:val="bottom"/>
          </w:tcPr>
          <w:p w:rsidR="00D25AE2" w:rsidRPr="0062081F" w:rsidRDefault="008C5B86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1550863,89</w:t>
            </w:r>
          </w:p>
        </w:tc>
      </w:tr>
      <w:tr w:rsidR="00D25AE2" w:rsidRPr="00246150" w:rsidTr="00352E6F">
        <w:tc>
          <w:tcPr>
            <w:tcW w:w="1134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bottom"/>
          </w:tcPr>
          <w:p w:rsidR="00D25AE2" w:rsidRPr="0062081F" w:rsidRDefault="008C5B86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417530,22</w:t>
            </w:r>
          </w:p>
        </w:tc>
        <w:tc>
          <w:tcPr>
            <w:tcW w:w="1559" w:type="dxa"/>
            <w:vAlign w:val="bottom"/>
          </w:tcPr>
          <w:p w:rsidR="00D25AE2" w:rsidRPr="0062081F" w:rsidRDefault="008C5B86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1550863,55</w:t>
            </w:r>
          </w:p>
        </w:tc>
      </w:tr>
      <w:tr w:rsidR="00D25AE2" w:rsidRPr="00246150" w:rsidTr="00352E6F">
        <w:tc>
          <w:tcPr>
            <w:tcW w:w="1134" w:type="dxa"/>
            <w:vAlign w:val="bottom"/>
          </w:tcPr>
          <w:p w:rsidR="00D25AE2" w:rsidRPr="0062081F" w:rsidRDefault="00D25AE2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lastRenderedPageBreak/>
              <w:t>1028</w:t>
            </w:r>
          </w:p>
        </w:tc>
        <w:tc>
          <w:tcPr>
            <w:tcW w:w="1276" w:type="dxa"/>
            <w:vAlign w:val="bottom"/>
          </w:tcPr>
          <w:p w:rsidR="00D25AE2" w:rsidRPr="0062081F" w:rsidRDefault="008C5B86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417540,94</w:t>
            </w:r>
          </w:p>
        </w:tc>
        <w:tc>
          <w:tcPr>
            <w:tcW w:w="1559" w:type="dxa"/>
            <w:vAlign w:val="bottom"/>
          </w:tcPr>
          <w:p w:rsidR="00D25AE2" w:rsidRPr="0062081F" w:rsidRDefault="008C5B86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1550855,78</w:t>
            </w:r>
          </w:p>
        </w:tc>
      </w:tr>
      <w:tr w:rsidR="007E059F" w:rsidRPr="00246150" w:rsidTr="00352E6F">
        <w:tc>
          <w:tcPr>
            <w:tcW w:w="1134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:ЗУ742</w:t>
            </w:r>
          </w:p>
        </w:tc>
        <w:tc>
          <w:tcPr>
            <w:tcW w:w="1276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</w:p>
        </w:tc>
      </w:tr>
      <w:tr w:rsidR="007E059F" w:rsidRPr="00246150" w:rsidTr="00352E6F">
        <w:tc>
          <w:tcPr>
            <w:tcW w:w="1134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943</w:t>
            </w:r>
          </w:p>
        </w:tc>
        <w:tc>
          <w:tcPr>
            <w:tcW w:w="1276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418062,34</w:t>
            </w:r>
          </w:p>
        </w:tc>
        <w:tc>
          <w:tcPr>
            <w:tcW w:w="1559" w:type="dxa"/>
            <w:vAlign w:val="bottom"/>
          </w:tcPr>
          <w:p w:rsidR="007E059F" w:rsidRPr="0062081F" w:rsidRDefault="007E059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1551509,09</w:t>
            </w:r>
          </w:p>
        </w:tc>
      </w:tr>
      <w:tr w:rsidR="007E059F" w:rsidRPr="00246150" w:rsidTr="00352E6F">
        <w:tc>
          <w:tcPr>
            <w:tcW w:w="1134" w:type="dxa"/>
            <w:vAlign w:val="bottom"/>
          </w:tcPr>
          <w:p w:rsidR="007E059F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1043</w:t>
            </w:r>
          </w:p>
        </w:tc>
        <w:tc>
          <w:tcPr>
            <w:tcW w:w="1276" w:type="dxa"/>
            <w:vAlign w:val="bottom"/>
          </w:tcPr>
          <w:p w:rsidR="007E059F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418084,32</w:t>
            </w:r>
          </w:p>
        </w:tc>
        <w:tc>
          <w:tcPr>
            <w:tcW w:w="1559" w:type="dxa"/>
            <w:vAlign w:val="bottom"/>
          </w:tcPr>
          <w:p w:rsidR="007E059F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1551475,16</w:t>
            </w:r>
          </w:p>
        </w:tc>
      </w:tr>
      <w:tr w:rsidR="007E059F" w:rsidRPr="00246150" w:rsidTr="00352E6F">
        <w:tc>
          <w:tcPr>
            <w:tcW w:w="1134" w:type="dxa"/>
            <w:vAlign w:val="bottom"/>
          </w:tcPr>
          <w:p w:rsidR="007E059F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1041</w:t>
            </w:r>
          </w:p>
        </w:tc>
        <w:tc>
          <w:tcPr>
            <w:tcW w:w="1276" w:type="dxa"/>
            <w:vAlign w:val="bottom"/>
          </w:tcPr>
          <w:p w:rsidR="007E059F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418092,48</w:t>
            </w:r>
          </w:p>
        </w:tc>
        <w:tc>
          <w:tcPr>
            <w:tcW w:w="1559" w:type="dxa"/>
            <w:vAlign w:val="bottom"/>
          </w:tcPr>
          <w:p w:rsidR="007E059F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1551480,68</w:t>
            </w:r>
          </w:p>
        </w:tc>
      </w:tr>
      <w:tr w:rsidR="007E059F" w:rsidRPr="00246150" w:rsidTr="00352E6F">
        <w:tc>
          <w:tcPr>
            <w:tcW w:w="1134" w:type="dxa"/>
            <w:vAlign w:val="bottom"/>
          </w:tcPr>
          <w:p w:rsidR="007E059F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1042</w:t>
            </w:r>
          </w:p>
        </w:tc>
        <w:tc>
          <w:tcPr>
            <w:tcW w:w="1276" w:type="dxa"/>
            <w:vAlign w:val="bottom"/>
          </w:tcPr>
          <w:p w:rsidR="007E059F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418097,88</w:t>
            </w:r>
          </w:p>
        </w:tc>
        <w:tc>
          <w:tcPr>
            <w:tcW w:w="1559" w:type="dxa"/>
            <w:vAlign w:val="bottom"/>
          </w:tcPr>
          <w:p w:rsidR="007E059F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1551472,70</w:t>
            </w:r>
          </w:p>
        </w:tc>
      </w:tr>
      <w:tr w:rsidR="003D413C" w:rsidRPr="00246150" w:rsidTr="00352E6F">
        <w:tc>
          <w:tcPr>
            <w:tcW w:w="1134" w:type="dxa"/>
            <w:vAlign w:val="bottom"/>
          </w:tcPr>
          <w:p w:rsidR="003D413C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202</w:t>
            </w:r>
          </w:p>
        </w:tc>
        <w:tc>
          <w:tcPr>
            <w:tcW w:w="1276" w:type="dxa"/>
            <w:vAlign w:val="bottom"/>
          </w:tcPr>
          <w:p w:rsidR="003D413C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418103,89</w:t>
            </w:r>
          </w:p>
        </w:tc>
        <w:tc>
          <w:tcPr>
            <w:tcW w:w="1559" w:type="dxa"/>
            <w:vAlign w:val="bottom"/>
          </w:tcPr>
          <w:p w:rsidR="003D413C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1551476,81</w:t>
            </w:r>
          </w:p>
        </w:tc>
      </w:tr>
      <w:tr w:rsidR="0062081F" w:rsidRPr="00246150" w:rsidTr="00352E6F">
        <w:tc>
          <w:tcPr>
            <w:tcW w:w="1134" w:type="dxa"/>
            <w:vAlign w:val="bottom"/>
          </w:tcPr>
          <w:p w:rsidR="0062081F" w:rsidRPr="0062081F" w:rsidRDefault="0062081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>
              <w:rPr>
                <w:color w:val="4F81BD" w:themeColor="accent1"/>
                <w:sz w:val="20"/>
                <w:szCs w:val="20"/>
              </w:rPr>
              <w:t>203</w:t>
            </w:r>
          </w:p>
        </w:tc>
        <w:tc>
          <w:tcPr>
            <w:tcW w:w="1276" w:type="dxa"/>
            <w:vAlign w:val="bottom"/>
          </w:tcPr>
          <w:p w:rsidR="0062081F" w:rsidRPr="0062081F" w:rsidRDefault="0062081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418094,18</w:t>
            </w:r>
          </w:p>
        </w:tc>
        <w:tc>
          <w:tcPr>
            <w:tcW w:w="1559" w:type="dxa"/>
            <w:vAlign w:val="bottom"/>
          </w:tcPr>
          <w:p w:rsidR="0062081F" w:rsidRPr="0062081F" w:rsidRDefault="0062081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1551491,24</w:t>
            </w:r>
          </w:p>
        </w:tc>
      </w:tr>
      <w:tr w:rsidR="0062081F" w:rsidRPr="00246150" w:rsidTr="00352E6F">
        <w:tc>
          <w:tcPr>
            <w:tcW w:w="1134" w:type="dxa"/>
            <w:vAlign w:val="bottom"/>
          </w:tcPr>
          <w:p w:rsidR="0062081F" w:rsidRPr="0062081F" w:rsidRDefault="0062081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>
              <w:rPr>
                <w:color w:val="4F81BD" w:themeColor="accent1"/>
                <w:sz w:val="20"/>
                <w:szCs w:val="20"/>
              </w:rPr>
              <w:t>205</w:t>
            </w:r>
          </w:p>
        </w:tc>
        <w:tc>
          <w:tcPr>
            <w:tcW w:w="1276" w:type="dxa"/>
            <w:vAlign w:val="bottom"/>
          </w:tcPr>
          <w:p w:rsidR="0062081F" w:rsidRPr="0062081F" w:rsidRDefault="0062081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418084,4</w:t>
            </w:r>
          </w:p>
        </w:tc>
        <w:tc>
          <w:tcPr>
            <w:tcW w:w="1559" w:type="dxa"/>
            <w:vAlign w:val="bottom"/>
          </w:tcPr>
          <w:p w:rsidR="0062081F" w:rsidRPr="0062081F" w:rsidRDefault="0062081F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1551505,75</w:t>
            </w:r>
          </w:p>
        </w:tc>
      </w:tr>
      <w:tr w:rsidR="003D413C" w:rsidRPr="00246150" w:rsidTr="00352E6F">
        <w:tc>
          <w:tcPr>
            <w:tcW w:w="1134" w:type="dxa"/>
            <w:vAlign w:val="bottom"/>
          </w:tcPr>
          <w:p w:rsidR="003D413C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20</w:t>
            </w:r>
            <w:r w:rsidR="006C65DD" w:rsidRPr="0062081F">
              <w:rPr>
                <w:color w:val="4F81BD" w:themeColor="accent1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bottom"/>
          </w:tcPr>
          <w:p w:rsidR="003D413C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418075,97</w:t>
            </w:r>
          </w:p>
        </w:tc>
        <w:tc>
          <w:tcPr>
            <w:tcW w:w="1559" w:type="dxa"/>
            <w:vAlign w:val="bottom"/>
          </w:tcPr>
          <w:p w:rsidR="003D413C" w:rsidRPr="0062081F" w:rsidRDefault="003D413C" w:rsidP="00675FF9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62081F">
              <w:rPr>
                <w:color w:val="4F81BD" w:themeColor="accent1"/>
                <w:sz w:val="20"/>
                <w:szCs w:val="20"/>
              </w:rPr>
              <w:t>1551518,28</w:t>
            </w:r>
          </w:p>
        </w:tc>
      </w:tr>
    </w:tbl>
    <w:p w:rsidR="00E33525" w:rsidRDefault="00E33525">
      <w:pPr>
        <w:sectPr w:rsidR="00E33525" w:rsidSect="00E33525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Default="007E059F"/>
    <w:p w:rsidR="000B11AF" w:rsidRDefault="000B11AF"/>
    <w:p w:rsidR="007E059F" w:rsidRDefault="007E059F"/>
    <w:p w:rsidR="007E059F" w:rsidRPr="00246150" w:rsidRDefault="007E059F" w:rsidP="005A2D52">
      <w:pPr>
        <w:ind w:firstLine="0"/>
        <w:rPr>
          <w:color w:val="4472C4"/>
          <w:sz w:val="20"/>
          <w:szCs w:val="20"/>
        </w:rPr>
        <w:sectPr w:rsidR="007E059F" w:rsidRPr="00246150" w:rsidSect="00B6405B">
          <w:type w:val="continuous"/>
          <w:pgSz w:w="11906" w:h="16838"/>
          <w:pgMar w:top="567" w:right="567" w:bottom="567" w:left="1134" w:header="0" w:footer="0" w:gutter="0"/>
          <w:cols w:space="708"/>
          <w:titlePg/>
          <w:docGrid w:linePitch="360"/>
        </w:sectPr>
      </w:pPr>
    </w:p>
    <w:tbl>
      <w:tblPr>
        <w:tblW w:w="3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1"/>
        <w:gridCol w:w="1312"/>
        <w:gridCol w:w="1276"/>
      </w:tblGrid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lastRenderedPageBreak/>
              <w:t>:ЗУ743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207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418075,94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1551518,27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208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418074,63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1551520,28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210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418064,81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1551534,86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212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418053,64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1551551,45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214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418042,46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1551568,06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216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418031,28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1551584,66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218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418027,66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1551590,04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219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418027,73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1551603,14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227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418027,84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1551626,41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223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418027,97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1551651,46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224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418028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1551657,37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198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418037,34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1551670,95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199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418048,69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1551687,44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200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418081,70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1551664,52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64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418105,23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1551699,14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65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418072,33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1551721,79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63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418082,32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1551736,31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1029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418086,50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1551742,38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1030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418040,12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1551774,30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1031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418042,69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1551765,01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1032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418039,90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1551752,12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1033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418035,77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1551741,03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1034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418035,16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1551731,04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1035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418028,22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1551721,07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1036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418023,10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1551709,06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lastRenderedPageBreak/>
              <w:t>1037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418020,24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1551701,25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1038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418010,98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1551696,20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1039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418007,55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1551687,13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1040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418005,36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1551682,31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1041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418000,91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1551675,99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1042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418000,32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1551668,15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1043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417992,12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1551659,50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1044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417973,68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1551656,85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1045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417961,91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1551665,97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1046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417957,85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1551675,31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1047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417954,24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1551678,65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1048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417952,40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1551675,07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1049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417954,99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1551659,16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1050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417943,71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1551656,43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1051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417936,18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1551666,45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1052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417930,74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1551679,82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1053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417935,53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1551690,37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1054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417944,22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1551695,39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1055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417945,30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1551698,22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1056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417943,29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1551706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1057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417947,30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1551714,34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1058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417943,57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1551720,25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1059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417934,23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1551726,42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1060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417929,51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1551726,46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1061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417922,55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1551719,62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1062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417916,96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1551717,63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lastRenderedPageBreak/>
              <w:t>1063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417912,85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1551713,14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1064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417909,55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1551706,15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1065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417901,19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1551702,05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1066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417892,27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1551715,16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1067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417887,84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1551711,88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1068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417882,17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1551706,86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1069</w:t>
            </w:r>
          </w:p>
        </w:tc>
        <w:tc>
          <w:tcPr>
            <w:tcW w:w="1312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417875,62</w:t>
            </w:r>
          </w:p>
        </w:tc>
        <w:tc>
          <w:tcPr>
            <w:tcW w:w="1276" w:type="dxa"/>
            <w:vAlign w:val="bottom"/>
          </w:tcPr>
          <w:p w:rsidR="007E059F" w:rsidRPr="00D2087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D20874">
              <w:rPr>
                <w:color w:val="4F81BD" w:themeColor="accent1"/>
                <w:sz w:val="20"/>
                <w:szCs w:val="20"/>
              </w:rPr>
              <w:t>1551706,92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411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417860,10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1551664,76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408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417842,49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1551616,90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979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417880,82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1551600,55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978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417912,65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1551583,30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977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417942,85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1551563,34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976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417971,20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1551540,82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975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417997,48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1551515,92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974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418021,48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1551488,82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973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418043,04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1551459,73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972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418054,09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1551443,37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942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418089,56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1551467,07</w:t>
            </w:r>
          </w:p>
        </w:tc>
      </w:tr>
      <w:tr w:rsidR="00C32FDD" w:rsidRPr="005945C5" w:rsidTr="00352E6F">
        <w:tc>
          <w:tcPr>
            <w:tcW w:w="1381" w:type="dxa"/>
            <w:vAlign w:val="bottom"/>
          </w:tcPr>
          <w:p w:rsidR="00C32FDD" w:rsidRPr="00C32FDD" w:rsidRDefault="00C32FD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1043</w:t>
            </w:r>
          </w:p>
        </w:tc>
        <w:tc>
          <w:tcPr>
            <w:tcW w:w="1312" w:type="dxa"/>
            <w:vAlign w:val="bottom"/>
          </w:tcPr>
          <w:p w:rsidR="00C32FDD" w:rsidRPr="00C32FDD" w:rsidRDefault="00C32FD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1551475,16</w:t>
            </w:r>
          </w:p>
        </w:tc>
        <w:tc>
          <w:tcPr>
            <w:tcW w:w="1276" w:type="dxa"/>
            <w:vAlign w:val="bottom"/>
          </w:tcPr>
          <w:p w:rsidR="00C32FDD" w:rsidRPr="00C32FDD" w:rsidRDefault="00C32FDD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418084,32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943</w:t>
            </w:r>
          </w:p>
        </w:tc>
        <w:tc>
          <w:tcPr>
            <w:tcW w:w="1312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418062,32</w:t>
            </w:r>
          </w:p>
        </w:tc>
        <w:tc>
          <w:tcPr>
            <w:tcW w:w="1276" w:type="dxa"/>
            <w:vAlign w:val="bottom"/>
          </w:tcPr>
          <w:p w:rsidR="007E059F" w:rsidRPr="00C32FDD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C32FDD">
              <w:rPr>
                <w:color w:val="4F81BD" w:themeColor="accent1"/>
                <w:sz w:val="20"/>
                <w:szCs w:val="20"/>
              </w:rPr>
              <w:t>1551509,10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:ЗУ744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988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417253,17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1551572,29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987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417389,14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1551661,95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986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417400,64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1551671,70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985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417443,83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1551697,90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984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417489,30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1551719,90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983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417536,65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1551737,53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982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417585,44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1551750,61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981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417635,25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1551759,02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980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417694,64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1551762,94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1033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417727,44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1551765,07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1032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417760,47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1551790,28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1037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417757,08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1551794,62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1036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417792,31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1551824,30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1035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417809,81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1551803,53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1034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417773,43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1551775,21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1031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417768,42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1551781,15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1030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417732,23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1551753,55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1029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417695,62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1551751,05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1047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417697,97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1551722,84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1046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417709,88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1551723,65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1045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417710,91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1551711,27</w:t>
            </w:r>
          </w:p>
        </w:tc>
      </w:tr>
      <w:tr w:rsidR="00D25AE2" w:rsidRPr="005945C5" w:rsidTr="00352E6F">
        <w:tc>
          <w:tcPr>
            <w:tcW w:w="1381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1044</w:t>
            </w:r>
          </w:p>
        </w:tc>
        <w:tc>
          <w:tcPr>
            <w:tcW w:w="1312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417699,01</w:t>
            </w:r>
          </w:p>
        </w:tc>
        <w:tc>
          <w:tcPr>
            <w:tcW w:w="1276" w:type="dxa"/>
            <w:vAlign w:val="bottom"/>
          </w:tcPr>
          <w:p w:rsidR="00D25AE2" w:rsidRPr="005272E4" w:rsidRDefault="00D25AE2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1551710,28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430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417700,41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1551693,44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431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417720,09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1551692,55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427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417739,69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1551691,67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424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417759,23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1551689,31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425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417770,42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1551687,96</w:t>
            </w:r>
          </w:p>
        </w:tc>
      </w:tr>
      <w:tr w:rsidR="007E059F" w:rsidRPr="005945C5" w:rsidTr="00352E6F">
        <w:tc>
          <w:tcPr>
            <w:tcW w:w="1381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422</w:t>
            </w:r>
          </w:p>
        </w:tc>
        <w:tc>
          <w:tcPr>
            <w:tcW w:w="1312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417779,05</w:t>
            </w:r>
          </w:p>
        </w:tc>
        <w:tc>
          <w:tcPr>
            <w:tcW w:w="1276" w:type="dxa"/>
            <w:vAlign w:val="bottom"/>
          </w:tcPr>
          <w:p w:rsidR="007E059F" w:rsidRPr="005272E4" w:rsidRDefault="007E059F" w:rsidP="00B6405B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1551686,33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419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417800,80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1551682,22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420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417798,13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1551682,72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416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417814,57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1551678,66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413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417830,40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1551674,56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417830,75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1551674,47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410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417845,09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1551669,72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411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417860,10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1551664,76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1069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417875,62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1551706,92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1116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417871,18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1551713,82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1115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417866,21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1551718,32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1114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417866,29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1551732,93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1113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417862,19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1551738,78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1112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417856,73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1551738,82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1111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417851,57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1551744,66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1110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417853,65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1551752,91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1109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417853,71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1551759,80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1108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417857,25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1551766,16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1107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417856,50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1551773,27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1106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417870,44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1551783,48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1105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417871,64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1551784,65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1104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417882,08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1551785,60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1103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417887,39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1551787,60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1102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417888,41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1551794,59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1101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417892,59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1551801,07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417902,35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1551804,43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1099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417915,27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1551804,32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1098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417919,65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1551807,85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1097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417919,73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15518116,73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1096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417925,17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1551824,76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1095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417928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1551830,30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1094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417927,58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1551840,83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1093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417929,99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1551849,64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1092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417939,96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1551854,83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1091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417949,05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1551854,76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1090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417962,16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1551863,82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1089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417968,77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1551872,83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1088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417977,12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1551881,56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1087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417987,37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1551891,09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1086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417999,85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1551894,79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1085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418009,41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1551895,24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1084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418018,06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1551895,17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1083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418032,68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1551895,55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1082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418039,20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1551890,15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1081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418041,54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1551884,14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1080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418041,49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1551877,06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1079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418037,08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1551870,03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1078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418033,15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1551862,32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1077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418032,53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1551849,78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1076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418027,40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1551843,64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1075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418022,95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1551839,25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1074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418019,17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1551830,46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1073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418021,41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1551817,77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1072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418030,73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1551808,33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1071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418035,68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1551800,35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1070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418037,15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1551786,34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1030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418040,09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1551774,34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1029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418086,52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1551742,59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62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418098,26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1551759,47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312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418124,10</w:t>
            </w:r>
          </w:p>
        </w:tc>
        <w:tc>
          <w:tcPr>
            <w:tcW w:w="1276" w:type="dxa"/>
            <w:vAlign w:val="bottom"/>
          </w:tcPr>
          <w:p w:rsidR="005272E4" w:rsidRPr="005272E4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272E4">
              <w:rPr>
                <w:color w:val="4F81BD" w:themeColor="accent1"/>
                <w:sz w:val="20"/>
                <w:szCs w:val="20"/>
                <w:lang w:eastAsia="en-US"/>
              </w:rPr>
              <w:t>1551759,76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57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418141,63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1551759,96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55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418159,15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1551760,15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418176,99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1551760,35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418180,50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1551760,39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418224,29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1551745,67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418232,81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1551742,82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418238,45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1551734,44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418248,07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1551720,15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418257,73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1551705,79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418267,40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1551691,43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418277,17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1551675,92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418286,83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1551662,56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418296,45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1551648,28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418306,15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1551633,88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418315,84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1551619,49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418332,86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1551594,27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418343,69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1551578,17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418354,49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1551562,13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418365,39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1551545,91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418376,26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1551529,77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418387,05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1551513,73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418397,93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1551497,55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418408,70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1551481,55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1022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418426,71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1551493,92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1021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418381,03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1551622,74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969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418331,32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1551619,25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418268,77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1551712,99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418244,14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1551749,89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418221,05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1551784,48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418175,97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1551858,83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418133,29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1551929,59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970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418115,41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1552035,49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971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417968,09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1551968,23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417769,88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1551855,59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1014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417755,41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1551884,53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1015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417664,79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1551832,31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1016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417653,47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1551853,07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1020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417577,96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1551810,28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1017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417567,27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1551827,90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968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417286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1551677,52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1018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417276,56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1551695,77</w:t>
            </w:r>
          </w:p>
        </w:tc>
      </w:tr>
      <w:tr w:rsidR="005272E4" w:rsidRPr="005945C5" w:rsidTr="00352E6F">
        <w:tc>
          <w:tcPr>
            <w:tcW w:w="1381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1312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417206,59</w:t>
            </w:r>
          </w:p>
        </w:tc>
        <w:tc>
          <w:tcPr>
            <w:tcW w:w="1276" w:type="dxa"/>
            <w:vAlign w:val="bottom"/>
          </w:tcPr>
          <w:p w:rsidR="005272E4" w:rsidRPr="006D520B" w:rsidRDefault="005272E4" w:rsidP="005272E4">
            <w:pPr>
              <w:ind w:firstLine="0"/>
              <w:jc w:val="right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6D520B">
              <w:rPr>
                <w:color w:val="4F81BD" w:themeColor="accent1"/>
                <w:sz w:val="20"/>
                <w:szCs w:val="20"/>
                <w:lang w:eastAsia="en-US"/>
              </w:rPr>
              <w:t>1551657,52</w:t>
            </w:r>
          </w:p>
        </w:tc>
      </w:tr>
    </w:tbl>
    <w:p w:rsidR="007E059F" w:rsidRDefault="007E059F" w:rsidP="005A2D52">
      <w:pPr>
        <w:widowControl w:val="0"/>
        <w:suppressAutoHyphens/>
        <w:spacing w:line="276" w:lineRule="auto"/>
        <w:ind w:right="-6" w:firstLine="0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rPr>
          <w:szCs w:val="26"/>
        </w:r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rPr>
          <w:szCs w:val="26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1"/>
        <w:gridCol w:w="1224"/>
        <w:gridCol w:w="1429"/>
      </w:tblGrid>
      <w:tr w:rsidR="007E059F" w:rsidRPr="00246150" w:rsidTr="00352E6F">
        <w:tc>
          <w:tcPr>
            <w:tcW w:w="1381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:ЗУ745</w:t>
            </w:r>
          </w:p>
        </w:tc>
        <w:tc>
          <w:tcPr>
            <w:tcW w:w="1224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</w:tr>
      <w:tr w:rsidR="007E059F" w:rsidRPr="00246150" w:rsidTr="00352E6F">
        <w:tc>
          <w:tcPr>
            <w:tcW w:w="1381" w:type="dxa"/>
          </w:tcPr>
          <w:p w:rsidR="007E059F" w:rsidRPr="00540D37" w:rsidRDefault="00D25AE2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1050</w:t>
            </w:r>
          </w:p>
        </w:tc>
        <w:tc>
          <w:tcPr>
            <w:tcW w:w="1224" w:type="dxa"/>
          </w:tcPr>
          <w:p w:rsidR="007E059F" w:rsidRPr="00540D37" w:rsidRDefault="00D25AE2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417278,72</w:t>
            </w:r>
          </w:p>
        </w:tc>
        <w:tc>
          <w:tcPr>
            <w:tcW w:w="1429" w:type="dxa"/>
          </w:tcPr>
          <w:p w:rsidR="007E059F" w:rsidRPr="00540D37" w:rsidRDefault="00D25AE2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1551188,94</w:t>
            </w:r>
          </w:p>
        </w:tc>
      </w:tr>
      <w:tr w:rsidR="007E059F" w:rsidRPr="00246150" w:rsidTr="00352E6F">
        <w:tc>
          <w:tcPr>
            <w:tcW w:w="1381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1038</w:t>
            </w:r>
          </w:p>
        </w:tc>
        <w:tc>
          <w:tcPr>
            <w:tcW w:w="1224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417306,</w:t>
            </w:r>
            <w:r w:rsidR="00D25AE2" w:rsidRPr="00540D37">
              <w:rPr>
                <w:color w:val="4F81BD" w:themeColor="accent1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429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1551207,78</w:t>
            </w:r>
          </w:p>
        </w:tc>
      </w:tr>
      <w:tr w:rsidR="007E059F" w:rsidRPr="00246150" w:rsidTr="00352E6F">
        <w:tc>
          <w:tcPr>
            <w:tcW w:w="1381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1039</w:t>
            </w:r>
          </w:p>
        </w:tc>
        <w:tc>
          <w:tcPr>
            <w:tcW w:w="1224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417290,01</w:t>
            </w:r>
          </w:p>
        </w:tc>
        <w:tc>
          <w:tcPr>
            <w:tcW w:w="1429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1551232,68</w:t>
            </w:r>
          </w:p>
        </w:tc>
      </w:tr>
      <w:tr w:rsidR="007E059F" w:rsidRPr="00246150" w:rsidTr="00352E6F">
        <w:tc>
          <w:tcPr>
            <w:tcW w:w="1381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1040</w:t>
            </w:r>
          </w:p>
        </w:tc>
        <w:tc>
          <w:tcPr>
            <w:tcW w:w="1224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417253,65</w:t>
            </w:r>
          </w:p>
        </w:tc>
        <w:tc>
          <w:tcPr>
            <w:tcW w:w="1429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1551208,20</w:t>
            </w:r>
          </w:p>
        </w:tc>
      </w:tr>
      <w:tr w:rsidR="00D25AE2" w:rsidRPr="00246150" w:rsidTr="00352E6F">
        <w:tc>
          <w:tcPr>
            <w:tcW w:w="1381" w:type="dxa"/>
          </w:tcPr>
          <w:p w:rsidR="00D25AE2" w:rsidRPr="00540D37" w:rsidRDefault="00D25AE2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1048</w:t>
            </w:r>
          </w:p>
        </w:tc>
        <w:tc>
          <w:tcPr>
            <w:tcW w:w="1224" w:type="dxa"/>
          </w:tcPr>
          <w:p w:rsidR="00D25AE2" w:rsidRPr="00540D37" w:rsidRDefault="00D25AE2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417264,99</w:t>
            </w:r>
          </w:p>
        </w:tc>
        <w:tc>
          <w:tcPr>
            <w:tcW w:w="1429" w:type="dxa"/>
          </w:tcPr>
          <w:p w:rsidR="00D25AE2" w:rsidRPr="00540D37" w:rsidRDefault="00D25AE2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1551191,35</w:t>
            </w:r>
          </w:p>
        </w:tc>
      </w:tr>
      <w:tr w:rsidR="00D25AE2" w:rsidRPr="00246150" w:rsidTr="00352E6F">
        <w:tc>
          <w:tcPr>
            <w:tcW w:w="1381" w:type="dxa"/>
          </w:tcPr>
          <w:p w:rsidR="00D25AE2" w:rsidRPr="00540D37" w:rsidRDefault="00D25AE2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1049</w:t>
            </w:r>
          </w:p>
        </w:tc>
        <w:tc>
          <w:tcPr>
            <w:tcW w:w="1224" w:type="dxa"/>
          </w:tcPr>
          <w:p w:rsidR="00D25AE2" w:rsidRPr="00540D37" w:rsidRDefault="00D25AE2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417272,98</w:t>
            </w:r>
          </w:p>
        </w:tc>
        <w:tc>
          <w:tcPr>
            <w:tcW w:w="1429" w:type="dxa"/>
          </w:tcPr>
          <w:p w:rsidR="00D25AE2" w:rsidRPr="00540D37" w:rsidRDefault="00D25AE2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1551197,23</w:t>
            </w:r>
          </w:p>
        </w:tc>
      </w:tr>
      <w:tr w:rsidR="007E059F" w:rsidRPr="00246150" w:rsidTr="00352E6F">
        <w:tc>
          <w:tcPr>
            <w:tcW w:w="1381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:ЗУ746</w:t>
            </w:r>
          </w:p>
        </w:tc>
        <w:tc>
          <w:tcPr>
            <w:tcW w:w="1224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</w:tr>
      <w:tr w:rsidR="007E059F" w:rsidRPr="00246150" w:rsidTr="00352E6F">
        <w:tc>
          <w:tcPr>
            <w:tcW w:w="1381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1034</w:t>
            </w:r>
          </w:p>
        </w:tc>
        <w:tc>
          <w:tcPr>
            <w:tcW w:w="1224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417773,43</w:t>
            </w:r>
          </w:p>
        </w:tc>
        <w:tc>
          <w:tcPr>
            <w:tcW w:w="1429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1551775,21</w:t>
            </w:r>
          </w:p>
        </w:tc>
      </w:tr>
      <w:tr w:rsidR="007E059F" w:rsidRPr="00246150" w:rsidTr="00352E6F">
        <w:tc>
          <w:tcPr>
            <w:tcW w:w="1381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1035</w:t>
            </w:r>
          </w:p>
        </w:tc>
        <w:tc>
          <w:tcPr>
            <w:tcW w:w="1224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417809,81</w:t>
            </w:r>
          </w:p>
        </w:tc>
        <w:tc>
          <w:tcPr>
            <w:tcW w:w="1429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1551803,53</w:t>
            </w:r>
          </w:p>
        </w:tc>
      </w:tr>
      <w:tr w:rsidR="007E059F" w:rsidRPr="00246150" w:rsidTr="00352E6F">
        <w:tc>
          <w:tcPr>
            <w:tcW w:w="1381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1036</w:t>
            </w:r>
          </w:p>
        </w:tc>
        <w:tc>
          <w:tcPr>
            <w:tcW w:w="1224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417792,31</w:t>
            </w:r>
          </w:p>
        </w:tc>
        <w:tc>
          <w:tcPr>
            <w:tcW w:w="1429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1551824,30</w:t>
            </w:r>
          </w:p>
        </w:tc>
      </w:tr>
      <w:tr w:rsidR="007E059F" w:rsidRPr="00246150" w:rsidTr="00352E6F">
        <w:tc>
          <w:tcPr>
            <w:tcW w:w="1381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1037</w:t>
            </w:r>
          </w:p>
        </w:tc>
        <w:tc>
          <w:tcPr>
            <w:tcW w:w="1224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417757,08</w:t>
            </w:r>
          </w:p>
        </w:tc>
        <w:tc>
          <w:tcPr>
            <w:tcW w:w="1429" w:type="dxa"/>
          </w:tcPr>
          <w:p w:rsidR="007E059F" w:rsidRPr="00540D37" w:rsidRDefault="007E059F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1551794,62</w:t>
            </w:r>
          </w:p>
        </w:tc>
      </w:tr>
      <w:tr w:rsidR="00540D37" w:rsidRPr="00246150" w:rsidTr="00352E6F">
        <w:tc>
          <w:tcPr>
            <w:tcW w:w="1381" w:type="dxa"/>
          </w:tcPr>
          <w:p w:rsidR="00540D37" w:rsidRPr="00540D37" w:rsidRDefault="00540D37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1032</w:t>
            </w:r>
          </w:p>
        </w:tc>
        <w:tc>
          <w:tcPr>
            <w:tcW w:w="1224" w:type="dxa"/>
          </w:tcPr>
          <w:p w:rsidR="00540D37" w:rsidRPr="00540D37" w:rsidRDefault="00540D37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1551790,28</w:t>
            </w:r>
          </w:p>
        </w:tc>
        <w:tc>
          <w:tcPr>
            <w:tcW w:w="1429" w:type="dxa"/>
          </w:tcPr>
          <w:p w:rsidR="00540D37" w:rsidRPr="00540D37" w:rsidRDefault="00540D37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417760,74</w:t>
            </w:r>
          </w:p>
        </w:tc>
      </w:tr>
      <w:tr w:rsidR="00540D37" w:rsidRPr="00246150" w:rsidTr="00352E6F">
        <w:tc>
          <w:tcPr>
            <w:tcW w:w="1381" w:type="dxa"/>
          </w:tcPr>
          <w:p w:rsidR="00540D37" w:rsidRPr="00540D37" w:rsidRDefault="00540D37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1031</w:t>
            </w:r>
          </w:p>
        </w:tc>
        <w:tc>
          <w:tcPr>
            <w:tcW w:w="1224" w:type="dxa"/>
          </w:tcPr>
          <w:p w:rsidR="00540D37" w:rsidRPr="00540D37" w:rsidRDefault="00540D37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1551781,15</w:t>
            </w:r>
          </w:p>
        </w:tc>
        <w:tc>
          <w:tcPr>
            <w:tcW w:w="1429" w:type="dxa"/>
          </w:tcPr>
          <w:p w:rsidR="00540D37" w:rsidRPr="00540D37" w:rsidRDefault="00540D37" w:rsidP="00B6405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417768,42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:ЗУ747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1044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417699,01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1551710,28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1045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417710,91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1551711,27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1046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417709,88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1551723,65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1047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417697,97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1551722,84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:ЗУ748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942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418089,57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1551467,07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1042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418097,89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1551472,69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1041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418092,48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1551480,68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1043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418084,32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1551475,16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:ЗУ749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964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417270,40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1551183,31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1050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417278,72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1551188,94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1049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417272,98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1551197,23</w:t>
            </w:r>
          </w:p>
        </w:tc>
      </w:tr>
      <w:tr w:rsidR="007E059F" w:rsidTr="00352E6F">
        <w:tc>
          <w:tcPr>
            <w:tcW w:w="1381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1048</w:t>
            </w:r>
          </w:p>
        </w:tc>
        <w:tc>
          <w:tcPr>
            <w:tcW w:w="1224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417264,99</w:t>
            </w:r>
          </w:p>
        </w:tc>
        <w:tc>
          <w:tcPr>
            <w:tcW w:w="1429" w:type="dxa"/>
          </w:tcPr>
          <w:p w:rsidR="007E059F" w:rsidRPr="00540D37" w:rsidRDefault="007E059F" w:rsidP="007D466B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540D37">
              <w:rPr>
                <w:color w:val="4F81BD" w:themeColor="accent1"/>
                <w:sz w:val="20"/>
                <w:szCs w:val="20"/>
                <w:lang w:eastAsia="en-US"/>
              </w:rPr>
              <w:t>1551191,35</w:t>
            </w:r>
          </w:p>
        </w:tc>
      </w:tr>
    </w:tbl>
    <w:p w:rsidR="007E059F" w:rsidRDefault="007E059F" w:rsidP="005A2D52">
      <w:pPr>
        <w:widowControl w:val="0"/>
        <w:suppressAutoHyphens/>
        <w:spacing w:line="276" w:lineRule="auto"/>
        <w:ind w:right="-6" w:firstLine="0"/>
        <w:rPr>
          <w:szCs w:val="26"/>
        </w:rPr>
        <w:sectPr w:rsidR="007E059F" w:rsidSect="00B6405B">
          <w:type w:val="continuous"/>
          <w:pgSz w:w="11906" w:h="16838"/>
          <w:pgMar w:top="567" w:right="567" w:bottom="567" w:left="1134" w:header="0" w:footer="0" w:gutter="0"/>
          <w:cols w:num="2" w:space="708"/>
          <w:titlePg/>
          <w:docGrid w:linePitch="360"/>
        </w:sectPr>
      </w:pPr>
    </w:p>
    <w:p w:rsidR="007E059F" w:rsidRDefault="007E059F" w:rsidP="005A2D52">
      <w:pPr>
        <w:widowControl w:val="0"/>
        <w:suppressAutoHyphens/>
        <w:spacing w:line="276" w:lineRule="auto"/>
        <w:ind w:right="-6" w:firstLine="0"/>
        <w:jc w:val="right"/>
        <w:rPr>
          <w:szCs w:val="26"/>
        </w:rPr>
      </w:pPr>
    </w:p>
    <w:p w:rsidR="007E059F" w:rsidRDefault="007E059F" w:rsidP="003C3831">
      <w:pPr>
        <w:widowControl w:val="0"/>
        <w:suppressAutoHyphens/>
        <w:spacing w:line="276" w:lineRule="auto"/>
        <w:ind w:right="-6" w:firstLine="0"/>
        <w:jc w:val="right"/>
        <w:rPr>
          <w:sz w:val="20"/>
          <w:szCs w:val="20"/>
          <w:lang w:eastAsia="en-US"/>
        </w:rPr>
        <w:sectPr w:rsidR="007E059F" w:rsidSect="000D13C7">
          <w:type w:val="continuous"/>
          <w:pgSz w:w="11906" w:h="16838" w:code="9"/>
          <w:pgMar w:top="1673" w:right="851" w:bottom="1134" w:left="1701" w:header="709" w:footer="709" w:gutter="0"/>
          <w:cols w:space="708"/>
          <w:docGrid w:linePitch="360"/>
        </w:sectPr>
      </w:pPr>
    </w:p>
    <w:tbl>
      <w:tblPr>
        <w:tblW w:w="39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1276"/>
        <w:gridCol w:w="1701"/>
      </w:tblGrid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:ЗУ750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rPr>
                <w:rFonts w:ascii="Calibri" w:hAnsi="Calibri" w:cs="Calibri"/>
                <w:color w:val="4F81BD" w:themeColor="accent1"/>
                <w:sz w:val="22"/>
              </w:rPr>
            </w:pPr>
          </w:p>
        </w:tc>
        <w:tc>
          <w:tcPr>
            <w:tcW w:w="1701" w:type="dxa"/>
          </w:tcPr>
          <w:p w:rsidR="007E059F" w:rsidRPr="004E3374" w:rsidRDefault="007E059F" w:rsidP="003C3831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1030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418040,09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1551774,34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1070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418037,15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1551786,34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1071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418035,68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1551800,35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1072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418030,73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1551808,33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1073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418021,41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1551817,77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1074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418019,17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1551830,46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1075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418022,95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1551839,25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1076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418027,4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1551843,64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1077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418032,53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1551849,78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1078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418033,15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1551862,32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1079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418037,08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1551870,03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1080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418041,49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1551877,06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1081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418041,54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1551884,14</w:t>
            </w:r>
          </w:p>
        </w:tc>
      </w:tr>
      <w:tr w:rsidR="007E059F" w:rsidRPr="00246150" w:rsidTr="007D466B">
        <w:trPr>
          <w:trHeight w:val="198"/>
        </w:trPr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1082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418039,2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1551890,15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1083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418032,68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1551895,55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1084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418018,06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1551895,17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lastRenderedPageBreak/>
              <w:t>1085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418009,41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1551895,24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1086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417999,85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1551894,79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1087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417987,37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1551891,09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1088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417977,12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1551881,56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1089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417968,77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1551872,83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1090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417962,16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1551863,82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1091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417949,05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1551854,76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1092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417939,96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1551854,83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1093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417929,99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1551849,64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1094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417927,58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1551840,83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1095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417928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1551830,3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1096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417925,17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1551824,76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1097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417919,73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1551816,73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1098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417919,65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1551807,85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1099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417915,27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1551804,32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1100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417902,35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1551804,43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1101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417892,59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1551801,07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lastRenderedPageBreak/>
              <w:t>1102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417888,41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1551794,59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1103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417887,39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1551787,6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1104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417882,08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1551785,6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1105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417871,64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1551784,65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1106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417870,44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1551783,48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1107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417865,5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1551773,27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1108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417857,25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1551766,16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1109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417853,71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1551759,8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1110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417853,65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1551752,91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1111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417851,57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1551744,66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1112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417856,73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1551738,82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1113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417862,19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1551738,78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1114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417866,29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1551732,93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1115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417866,21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1551718,32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1116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417871,18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1551713,82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1069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417874,73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1551707,62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1068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417875,62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1551706,92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1067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417882,17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1551706,86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1066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417887,84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1551711,88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1065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417892,27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1551715,16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1064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417901,19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1551702,05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1063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417909,55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1551706,15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1062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417912,85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1551713,14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1061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417916,96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1551717,63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1060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417929,51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1551726,46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1059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417934,23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1551726,42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1058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417943,57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1551720,25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1057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417947,3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1551714,34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1056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417943,29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1551706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1055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417945,3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1551698,22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1054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417944,22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1551695,39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1053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417935,53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1551690,37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1052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417930,74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1551679,82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1051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417936,18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1551666,45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1050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417943,71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1551656,43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1049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417954,99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1551659,16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1048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417952,4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1551676,07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1047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417954,24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1551678,65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1046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417957,85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1551675,31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1045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417961,91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1551665,97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1044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417973,68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1551656,85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1043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417992,12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1551659,5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1042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418000,32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1551668,15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1041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418000,91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1551675,99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1040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418005,36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1551682,31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1039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418007,55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1551687,13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1038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418010,98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1551696,2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  <w:lang w:val="en-US"/>
              </w:rPr>
            </w:pPr>
            <w:r w:rsidRPr="004E3374">
              <w:rPr>
                <w:color w:val="4F81BD" w:themeColor="accent1"/>
                <w:sz w:val="20"/>
                <w:szCs w:val="20"/>
                <w:lang w:val="en-US"/>
              </w:rPr>
              <w:t>1037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418020,24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1551701,25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  <w:lang w:val="en-US"/>
              </w:rPr>
            </w:pPr>
            <w:r w:rsidRPr="004E3374">
              <w:rPr>
                <w:color w:val="4F81BD" w:themeColor="accent1"/>
                <w:sz w:val="20"/>
                <w:szCs w:val="20"/>
                <w:lang w:val="en-US"/>
              </w:rPr>
              <w:t>1036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418023,1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1551709,06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  <w:lang w:val="en-US"/>
              </w:rPr>
            </w:pPr>
            <w:r w:rsidRPr="004E3374">
              <w:rPr>
                <w:color w:val="4F81BD" w:themeColor="accent1"/>
                <w:sz w:val="20"/>
                <w:szCs w:val="20"/>
                <w:lang w:val="en-US"/>
              </w:rPr>
              <w:t>1035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418028,22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1551721,07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  <w:lang w:val="en-US"/>
              </w:rPr>
            </w:pPr>
            <w:r w:rsidRPr="004E3374">
              <w:rPr>
                <w:color w:val="4F81BD" w:themeColor="accent1"/>
                <w:sz w:val="20"/>
                <w:szCs w:val="20"/>
                <w:lang w:val="en-US"/>
              </w:rPr>
              <w:t>1034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418035,16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1551731,04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  <w:lang w:val="en-US"/>
              </w:rPr>
            </w:pPr>
            <w:r w:rsidRPr="004E3374">
              <w:rPr>
                <w:color w:val="4F81BD" w:themeColor="accent1"/>
                <w:sz w:val="20"/>
                <w:szCs w:val="20"/>
                <w:lang w:val="en-US"/>
              </w:rPr>
              <w:lastRenderedPageBreak/>
              <w:t>1033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418035,77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1551741,03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  <w:lang w:val="en-US"/>
              </w:rPr>
            </w:pPr>
            <w:r w:rsidRPr="004E3374">
              <w:rPr>
                <w:color w:val="4F81BD" w:themeColor="accent1"/>
                <w:sz w:val="20"/>
                <w:szCs w:val="20"/>
                <w:lang w:val="en-US"/>
              </w:rPr>
              <w:t>1032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418039,9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1551752,12</w:t>
            </w:r>
          </w:p>
        </w:tc>
      </w:tr>
      <w:tr w:rsidR="007E059F" w:rsidRPr="00246150" w:rsidTr="007D466B">
        <w:tc>
          <w:tcPr>
            <w:tcW w:w="992" w:type="dxa"/>
          </w:tcPr>
          <w:p w:rsidR="007E059F" w:rsidRPr="004E3374" w:rsidRDefault="007E059F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  <w:lang w:val="en-US"/>
              </w:rPr>
            </w:pPr>
            <w:r w:rsidRPr="004E3374">
              <w:rPr>
                <w:color w:val="4F81BD" w:themeColor="accent1"/>
                <w:sz w:val="20"/>
                <w:szCs w:val="20"/>
                <w:lang w:val="en-US"/>
              </w:rPr>
              <w:t>1031</w:t>
            </w:r>
          </w:p>
        </w:tc>
        <w:tc>
          <w:tcPr>
            <w:tcW w:w="1276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418042,69</w:t>
            </w:r>
          </w:p>
        </w:tc>
        <w:tc>
          <w:tcPr>
            <w:tcW w:w="1701" w:type="dxa"/>
            <w:vAlign w:val="bottom"/>
          </w:tcPr>
          <w:p w:rsidR="007E059F" w:rsidRPr="004E3374" w:rsidRDefault="007E059F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  <w:r w:rsidRPr="004E3374">
              <w:rPr>
                <w:color w:val="4F81BD" w:themeColor="accent1"/>
                <w:sz w:val="20"/>
                <w:szCs w:val="20"/>
              </w:rPr>
              <w:t>1551765,01</w:t>
            </w:r>
          </w:p>
        </w:tc>
      </w:tr>
      <w:tr w:rsidR="003A29B4" w:rsidRPr="00246150" w:rsidTr="007D466B">
        <w:tc>
          <w:tcPr>
            <w:tcW w:w="992" w:type="dxa"/>
          </w:tcPr>
          <w:p w:rsidR="003A29B4" w:rsidRPr="004E3374" w:rsidRDefault="003A29B4" w:rsidP="003C3831">
            <w:pPr>
              <w:widowControl w:val="0"/>
              <w:suppressAutoHyphens/>
              <w:spacing w:line="276" w:lineRule="auto"/>
              <w:ind w:right="-6" w:firstLine="0"/>
              <w:jc w:val="right"/>
              <w:rPr>
                <w:color w:val="4F81BD" w:themeColor="accent1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Align w:val="bottom"/>
          </w:tcPr>
          <w:p w:rsidR="003A29B4" w:rsidRPr="004E3374" w:rsidRDefault="003A29B4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3A29B4" w:rsidRPr="004E3374" w:rsidRDefault="003A29B4" w:rsidP="003C3831">
            <w:pPr>
              <w:spacing w:line="240" w:lineRule="auto"/>
              <w:ind w:firstLine="0"/>
              <w:jc w:val="right"/>
              <w:rPr>
                <w:color w:val="4F81BD" w:themeColor="accent1"/>
                <w:sz w:val="20"/>
                <w:szCs w:val="20"/>
              </w:rPr>
            </w:pPr>
          </w:p>
        </w:tc>
      </w:tr>
    </w:tbl>
    <w:p w:rsidR="007E059F" w:rsidRDefault="007E059F"/>
    <w:p w:rsidR="003A29B4" w:rsidRDefault="003A29B4"/>
    <w:p w:rsidR="003A29B4" w:rsidRDefault="003A29B4"/>
    <w:p w:rsidR="003A29B4" w:rsidRDefault="003A29B4"/>
    <w:p w:rsidR="003A29B4" w:rsidRDefault="003A29B4"/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0"/>
        <w:gridCol w:w="1196"/>
        <w:gridCol w:w="1303"/>
      </w:tblGrid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:ЗУ751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994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417071,19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1551425,51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993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417080,96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1551432,48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992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417076,67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1551438,85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991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417073,88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1551442,99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990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417149,62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1551493,98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989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417256,61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1551566,01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988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417253,17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1551572,29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987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417386,14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1551661,95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986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417400,64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1551671,70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985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417443,83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1551697,90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984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417489,30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1551719,90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983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417536,65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1551737,53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982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417585,44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1551750,61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981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417635,25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1551759,02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980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417694,64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1551762,94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1033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417727,44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1551765,07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1032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417760,74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1551790,28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1031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417768,42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1551781,15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1030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417732,23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1551753,55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1029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417695,62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1551751,05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430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417700,41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1551693,44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429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417704,67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1551642,40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428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417719,96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1551641,63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426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417735,25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1551640,87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423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417752,85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1551638,15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421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417769,73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1551635,54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417784,56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1551633,24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417789,68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1551632,45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417799,22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1551629,64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417813,65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1551625,39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409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417828,09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1551621,14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408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417842,49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1551616,90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979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417880,82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1551600,55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978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417912,65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1551583,30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977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417942,85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1551563,34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976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417971,20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1551540,82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975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417997,48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1551515,92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974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418021,48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1551488,82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973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418043,04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1551459,73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972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418054,09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1551443,37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942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418089,59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1551467,03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202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418103,89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1551476,81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201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418137,07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1551499,15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418127,23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1551513,77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206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418117,45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1551528,29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209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418107,68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1551542,80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418097,95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1551557,26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213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418089,57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1551569,71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215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418081,19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1551582,15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217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418072,81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1551594,59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221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418067,26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1551602,84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val="en-US"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val="en-US" w:eastAsia="en-US"/>
              </w:rPr>
              <w:t>220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val="en-US"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val="en-US" w:eastAsia="en-US"/>
              </w:rPr>
              <w:t>418067</w:t>
            </w: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,</w:t>
            </w:r>
            <w:r w:rsidRPr="003A29B4">
              <w:rPr>
                <w:color w:val="4F81BD" w:themeColor="accent1"/>
                <w:sz w:val="20"/>
                <w:szCs w:val="20"/>
                <w:lang w:val="en-US" w:eastAsia="en-US"/>
              </w:rPr>
              <w:t>29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val="en-US"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val="en-US" w:eastAsia="en-US"/>
              </w:rPr>
              <w:t>155160</w:t>
            </w: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8,</w:t>
            </w:r>
            <w:r w:rsidRPr="003A29B4">
              <w:rPr>
                <w:color w:val="4F81BD" w:themeColor="accent1"/>
                <w:sz w:val="20"/>
                <w:szCs w:val="20"/>
                <w:lang w:val="en-US" w:eastAsia="en-US"/>
              </w:rPr>
              <w:t>54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226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418067,37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1551623,54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222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418067,44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1551638,54</w:t>
            </w:r>
          </w:p>
        </w:tc>
      </w:tr>
      <w:tr w:rsidR="003A29B4" w:rsidRPr="003A29B4" w:rsidTr="00F8618A">
        <w:trPr>
          <w:trHeight w:val="60"/>
        </w:trPr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225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418067,47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1551644,17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197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418073,14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1551652,41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418081,64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1551664,77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418105,23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1551699,15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418115,30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1551713,67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418119,45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1551719,71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418124,10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1551719,76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418141,63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1551719,96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418159,15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1551720,16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418176,68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1551720,35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418181,00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1551720,40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418182,87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1551717,62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418192,53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1551703,28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418202,19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1551688,93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418211,86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1551674,56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418221,51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1551660,22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418231,17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1551645,88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418240,83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1551631,53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418250,50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1551617,17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418260,17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1551602,81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418269,80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1551588,50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418315,84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1551619,49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418332,86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1551594,27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418286,81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1551563,29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418297,61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1551547,22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418308,44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1551531,13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418319,27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1551515,03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418330,10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1551498,94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418340,93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1551482,85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418351,75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1551466,75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418362,66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1551450,57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418408,70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1551481,55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1022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418427,02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1551493,81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231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418443,81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1551446,72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418265,31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1551326,56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418047,15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1551179,68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167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417553,01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1550847,03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1028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417540,94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1550855,78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1023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417605,49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1550899,23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1024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417596,15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1550919,00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1025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417467,77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1550890,14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1026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417506,51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1550832,59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417532,11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1550849,83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1012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417544,18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1550841,08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1011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417489,17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1550804,05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1010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417431,27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1550890,64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1009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417386,25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1550957,52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1008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417369,49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1550982,40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1007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417296,89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1551090,24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1006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417279,61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1551115,91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1005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417257,80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1551148,31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1004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417245,52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1551166,56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1003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417222,89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1551200,18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1002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417211,33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1551217,35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1001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417194,34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1551242,58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417178,07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1551266,75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999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417165,94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1551284,76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998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417143,79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1551317,67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997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417127,03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1551342,55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996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417105,53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1551374,49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995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417085,43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1551404,36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417096,07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1551442,26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900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417124,08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1551400,66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899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417151,92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1551359,31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417164,58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1551367,83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906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417178,82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1551377,42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417190,30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1551385,15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912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417202,57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1551393,41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915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417215,87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1551402,36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918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417228,28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1551410,72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921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417241,24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1551419,44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924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417254,34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1551428,26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927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417267,16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1551436,90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930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417279,67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1551445,32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933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417292,55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1551453,99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936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417304,90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1551462,31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938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417317,64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1551470,88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940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417331,38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1551480,13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896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417315,67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1551513,44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895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417303,35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1551539,56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941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417288,22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1551571,62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939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417261,57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1551553,68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937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417248,84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1551545,11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934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417236,11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1551536,54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931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417223,47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1551528,03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928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417210,64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1551519,39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925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417197,87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1551510,80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922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417185,11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1551502,20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919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417172,39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1551493,64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916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417159,41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1551484,90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913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417146,97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1551476,53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910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417134,24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1551467,96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907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417121,51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1551459,39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904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417108,77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1551450,81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417096,07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1551442,26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417168,67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1551334,42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417191,01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1551301,24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417206,55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1551311,70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417222,56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1551322,49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417237,53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1551332,58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417253,22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1551343,14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887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417268,71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1551353,57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883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417284,19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1551364,00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885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417299,68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1551374,43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887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417315,16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1551384,86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889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417329,54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1551394,54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891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417345,75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1551405,46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893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417361,58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1551416,12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892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417344,34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1551452,68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890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417324,22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1551439,14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888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417309,04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1551428,92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886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417292,18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1551417,57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884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417277,43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1551407,63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882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417261,82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1551397,13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880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417245,81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1551386,35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417231,05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1551376,42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417215,87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1551366,19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417199,96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1551355,48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417183,83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1551344,63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417168,67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1551334,42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967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417197,69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1551291,32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964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417270,40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1551183,31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965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417422,97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1551286,03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966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417366,77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1551405,15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967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417197,69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1551291,32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843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417282,69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1551165,06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840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417307,69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1551127,92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839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417332,95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1551090,40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842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417346,91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1551099,80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846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417360,73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1551109,10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849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417374,64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1551118,47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417388,47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1551127,78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855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417402,07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1551136,94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858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417415,90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1551146,25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861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417429,75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1551155,57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864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417443,55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1551164,86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866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417457,27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1551174,10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867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417471,32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1551183,56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834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417455,71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1551216,65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835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417443,02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1551243,53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869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417432,47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1551265,90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868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417407,12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1551248,83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865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417393,34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1551239,55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862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417379,53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1551230,26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859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417365,73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1551220,97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856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417351,93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1551211,67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853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417338,12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1551202,38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850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417324,32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1551193,09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847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417310,52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1551183,79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844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417296,71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1551174,50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843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417282,69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1551165,06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754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417335,66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1551603,56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755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417378,83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1551512,07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742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417445,00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1551556,61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737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417369,87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1551531,06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736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417427,22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1551409,53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723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417507,59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1551463,64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727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417461,75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1551531,73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719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417391,78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1551484,62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717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417470,42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1551317,97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700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417563,48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1551380,62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704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417517,64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1551448,71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697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417434,99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1551393,06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417344,12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1551073,81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807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417369,25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1551036,49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806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417394,38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1550999,16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809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417408,31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1551008,54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813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417422,11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1551017,83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816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417435,85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1551027,08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819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417449,72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1551036,41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822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417463,53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1551045,71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825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417477,33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1551055,00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828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417491,13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1551064,29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830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417504,94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1551073,58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832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417518,81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1551082,92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801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417503,29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1551115,81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802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417490,61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1551142,70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833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417479,96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1551165,26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831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417454,73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1551148,27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829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417440,92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1551138,98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826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417427,07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1551129,66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823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417413,31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1551120,39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417399,51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1551111,10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817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417385,71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1551101,81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814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417371,90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1551092,52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811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417358,10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1551083,22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810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417344,12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1551073,81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795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417455,78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1550907,94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794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417475,54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1550912,38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796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417492,34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1550916,16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799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417523,84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1550923,24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417510,77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1550942,66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781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417495,07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1550939,13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782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417488,91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1550948,27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760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417509,65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1550962,23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798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417534,31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1550925,60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797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417550,48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1550929,24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775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417567,15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1550932,98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776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417587,41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1550937,54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767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417572,60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1550968,92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768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417559,86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1550996,03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773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417550,02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1551016,74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771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417540,96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1551035,98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770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417531,76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1551055,48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769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417499,52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1551033,78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793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417486,04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1551024,70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792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417473,60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1551016,32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791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417461,15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1551007,95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790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417448,71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1550999,57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787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417436,27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1550991,19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784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417423,82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1550982,82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783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417411,13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1550974,27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786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417437,10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1550935,69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795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417455,78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1550907,94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356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417688,94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1551590,29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357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417687,11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1551612,25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358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417655,33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1551609,38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417776,99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1551479,24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370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417782,09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1551479,19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371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417791,94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1551478,02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374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417803,12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1551476,69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375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417806,78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1551475,84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378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417821,39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1551472,45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380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417823,86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1551471,88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381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417835,63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1551467,75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382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417843,91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1551464,84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383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417849,55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1551462,14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417863,07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1551455,65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348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417884,66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1551486,84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347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417895,22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1551502,11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344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417922,28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1551541,20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345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417909,50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1551549,06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393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417896,73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1551556,92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394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417883,95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1551564,78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395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417878,78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1551567,96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396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417870,60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1551571,61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397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417855,02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1551578,55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398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417837,74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1551586,24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399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417832,13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1551588,74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400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417820,22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1551592,25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401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417800,41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1551598,08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402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417791,23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1551600,78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403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417783,13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1551603,16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404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417778,35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1551603,90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407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417769,71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1551605,24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392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417757,98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1551607,05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417740,07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1551609,82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390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417732,64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1551610,97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386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417723,63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1551611,46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387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417707,17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1551612,35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384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417711,49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1551560,53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405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417713,00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1551542,51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364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417714,38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1551525,89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362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417715,74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1551509,67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417717,10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1551493,33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356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417688,94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1551590,29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492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417534,23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1551459,88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493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417557,11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1551425,89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494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417580,07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1551391,79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417594,62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1551401,59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487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417608,79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1551411,13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484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417622,96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1551420,66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480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417637,12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1551430,20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477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417651,29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1551439,74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499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417665,45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1551449,27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495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417680,11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1551459,14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503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417696,35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1551470,07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506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417698,83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1551471,74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507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417694,16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1551527,74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505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417659,45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1551524,84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417637,08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1551522,98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501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417626,68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1551522,11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502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417619,59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1551517,34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417605,43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1551507,81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482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417591,26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1551498,27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417576,91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1551488,61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488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417562,66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1551479,02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489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417548,48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1551469,47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492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417534,23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1551459,88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685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417579,21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1551087,42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686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417594,62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1551054,76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694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417603,17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1551036,65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654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417635,74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1551058,58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650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417641,34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1551050,25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647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417649,72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1551037,81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694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417637,07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1551029,30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693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417628,12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1551042,60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692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417607,05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1551028,41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690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417619,67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1551001,68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691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417637,93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1550962,98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689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417653,69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1550973,59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687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417669,27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1550984,08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643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417684,89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1550994,59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642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417699,23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1551004,24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660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417713,57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1551013,90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661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417726,02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1551022,28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672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417738,46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1551030,65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674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417752,30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1551039,97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676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417766,13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1551049,28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678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417780,18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1551058,74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677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8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417756,64</w:t>
              </w:r>
            </w:ins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9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1551093,71</w:t>
              </w:r>
            </w:ins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681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10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417746,95</w:t>
              </w:r>
            </w:ins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11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1551108,09</w:t>
              </w:r>
            </w:ins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682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12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417737,27</w:t>
              </w:r>
            </w:ins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13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1551122,48</w:t>
              </w:r>
            </w:ins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680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14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417727,59</w:t>
              </w:r>
            </w:ins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15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1551136,86</w:t>
              </w:r>
            </w:ins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679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16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417704,21</w:t>
              </w:r>
            </w:ins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17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1551171,58</w:t>
              </w:r>
            </w:ins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668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18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417690,35</w:t>
              </w:r>
            </w:ins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19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1551162,25</w:t>
              </w:r>
            </w:ins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666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ins w:id="20" w:author="User" w:date="2019-01-18T17:08:00Z">
              <w:r w:rsidRPr="003A29B4">
                <w:rPr>
                  <w:color w:val="4F81BD" w:themeColor="accent1"/>
                  <w:sz w:val="20"/>
                  <w:szCs w:val="20"/>
                  <w:lang w:eastAsia="en-US"/>
                </w:rPr>
                <w:t>41767</w:t>
              </w:r>
            </w:ins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6,47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1551152,91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662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417662,60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1551143,56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659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417650,16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1551135,19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658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417636,26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1551125,83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637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417622,35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155116,46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636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417608,44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1551107,10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683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417593,42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1551096,98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685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417579,21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1551087,42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519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417524,19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1551474,81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516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417537,96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1551484,08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513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417551,73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1551493,35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524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417565,50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1551502,62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417579,27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1551511,89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528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417593,04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1551521,17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525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417606,81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1551530,44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540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417620,51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1551539,66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534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417640,97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1551541,37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417661,52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1551543,08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544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417692,66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1551545,68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417690,80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1551568,03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546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417688,94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1551590,29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547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417687,11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1551612,25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536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417655,33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1551609,38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537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417642,22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1551608,20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538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417629,99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1551605,57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542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417594,07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1551597,82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417594,07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1551597,82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551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417568,17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1551588,57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550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417545,94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1551580,64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548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417525,63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1551570,17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509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417509,51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1551561,87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510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417500,53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1551557,24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511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417493,49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1551552,69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517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417478,34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1551542,90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518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417500,53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1551509,94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519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417524,19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1551474,81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472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417720,97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1551182,58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466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417744,15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1551148,14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471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417753,97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1551133,53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465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417763,80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1551118,92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417773,63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1551104,31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464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417796,81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1551069,86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462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417810,80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1551079,27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460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417824,79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1551088,68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456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417838,77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1551098,10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454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417852,76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1551107,51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435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417866,77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1551116,93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434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417880,76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1551126,34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437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417894,74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1551135,75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439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417908,73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1551145,16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438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417885,55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1551179,61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441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417875,73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1551194,22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443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417865,89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1551208,84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448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417856,06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1551223,45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417832,89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1551257,89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449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417818,90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1551248,47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451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417805,70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1551239,60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452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417790,15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1551229,13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476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417776,92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1551220,23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475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417762,92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1551210,81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474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417748,93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1551201,40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473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417734,95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1551191,99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472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417720,97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1551182,58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417847,82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1551267,93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417871,18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1551233,21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417880,86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1551218,82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310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417890,54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1551204,44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306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417900,22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1551190,05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309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417923,66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1551155,21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308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417937,59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1551164,58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321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417951,43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1551173,89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322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417965,27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1551183,20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333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417979,11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1551192,51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417992,95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1551201,82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337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418006,95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1551211,24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339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418020,83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1551220,58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338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417997,43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1551255,36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342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417987,75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1551269,76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343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417978,07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1551284,14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341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417968,39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1551298,53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340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417944,99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1551333,31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329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417931,14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1551323,99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327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417917,28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1551314,67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323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417903,34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1551305,29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417889,50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1551295,98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417875,59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1551286,62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303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417861,72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1551277,28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417847,82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1551267,93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288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417880,11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1551445,11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289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417895,94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1551432,90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271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417910,28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1551419,23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272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417910,67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1551418,86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263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417920,29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1551408,01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275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417923,94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1551403,88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273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417946,28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1551370,70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274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417958,72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1551379,08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276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417971,17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1551387,46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277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417983,61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1551395,83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278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417996,05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1551404,21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418008,58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1551412,65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283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418029,23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1551426,55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284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418013,52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1551449,88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285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418006,89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1551459,73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286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417994,94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1551473,74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301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417985,50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1551484,80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417984,37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1551485,96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299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417962,79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1551508,01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297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417959,10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1551511,20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298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417938,28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1551529,18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296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417922,88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1551506,93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293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417914,35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1551494,59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291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417905,81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1551482,26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290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417897,28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1551469,92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287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417888,74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1551457,59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288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417880,11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1551445,11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261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417963,24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1551345,59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253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417978,90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1551322,31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417987,60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1551309,38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247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417996,30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1551296,46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418004,93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1551283,62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418013,71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1551270,58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238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418022,40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1551257,66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229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418031,10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1551244,73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418039,09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1551232,86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228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418046,73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1551221,50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237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418088,22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1551249,41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418129,70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1551277,32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233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4181222,08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1551288,65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234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418114,07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1551300,55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240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418105,37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1551313,47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418096,68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1551326,40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246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418087,92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1551339,42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249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418079,27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1551352,28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418070,57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1551365,20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257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418061,87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1551378,13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262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418046,21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1551401,41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260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418025,43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1551387,43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259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418004,73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1551373,50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258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417983,94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1551359,52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261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417963,24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1551345,59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195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418071,10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1551418,16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187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418086,73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1551394,93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184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418095,43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1551382,00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181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418104,12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1551369,08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178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418112,84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1551356,12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175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418121,54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1551343,19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172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418130,24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1551330,27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164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418138,93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1551317,34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418146,77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1551305,69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162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418154,59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1551294,07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590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418175,36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1551308,05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171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418196,08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1551321,98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169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418216,85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1551335,96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166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418229,73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1551361,53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418221,90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1551373,16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174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418213,20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1551386,09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418204,51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1551399,02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180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418195,81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1551411,94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183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418187,10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1551424,89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186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418178,40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1551437,82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191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418169,70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1551450,75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196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418154,07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1551473,98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194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418133,33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1551460,03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193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418112,59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1551446,07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192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418091,84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1551432,11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195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418071,10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1551418,16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418087,30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1551608,90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121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418100,92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1551588,67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131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418110,60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1551574,28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128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418120,29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1551559,89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123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418129,97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1551545,51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126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418153,66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1551510,31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125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418170,11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1551521,38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418183,94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1551530,70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141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418197,78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1551540,01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418211,62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1551549,33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418225,45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1551558,64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418239,29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1551567,96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418253,21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1551577,33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418229,57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1551612,43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418219,89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1551626,82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418210,20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1551641,20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418200,52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1551655,59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418191,73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1551668,66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161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418183,02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1551681,59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418173,47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1551695,77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418170,44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1551700,28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418130,05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1551699,83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418127,16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1551695,63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418111,44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1551672,79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114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418141,72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1551651,68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418146,04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1551655,04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418150,65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1551649,09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418154,37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1551643,57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142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418160,03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1551635,15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418142,01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1551623,02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418135,15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1551618,40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418131,93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1551618,43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139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418133,50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1551640,61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138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418103,50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1551661,25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137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418099,04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1551654,77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118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418088,87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1551639,99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418087,44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1551637,91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418087,30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1551608,90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418170,67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1551485,15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418194,11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1551450,30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418203,79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1551435,91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74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418213,47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1551421,53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418223,15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1551407,14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418246,51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1551372,42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418262,98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1551383,50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418276,86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1551392,84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418290,75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1551402,19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418304,41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1551411,38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418318,28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1551420,72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418332,17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1551430,06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418346,06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1551439,41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418322,71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1551474,12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418313,03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1551488,50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418303,35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1551502,89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418293,67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1551517,28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418270,22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1551552,13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418256,40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1551542,83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418242,56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1551533,52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418228,64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1551524,16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418214,86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1551514,89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418201,05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1551505,59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418187,21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1551496,28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418170,67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1551485,15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565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417461,59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1551567,78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566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417474,19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1551575,92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567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417485,05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1551582,94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568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417486,90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1551583,89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569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417500,23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1551590,76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570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417513,57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1551597,63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573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417526,90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1551604,50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575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417534,03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1551608,17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576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417540,64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1551610,53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579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417554,76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1551615,57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581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417568,89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1551620,61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585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417583,02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1551625,66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587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417585,88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1551626,68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588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417597,60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1551629,18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591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417612,27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1551632,31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595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417627,10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1551635,47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598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417639,72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1551638,16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601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417656,57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1551639,83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604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417684,62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1551642,17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605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417682,51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1551667,42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607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417680,46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1551692,05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609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417678,23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1551718,64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610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417676,30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1551741,93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611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417644,76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1551739,14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615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417631,40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1551737,96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614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417629,04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1551737,47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617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417612,82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1551734,11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619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417597,39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1551730,92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621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417581,57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1551727,64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622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417566,87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1551724,60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625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417552,18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1551720,60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626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417536,30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1551714,93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628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417520,07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1551709,14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630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 xml:space="preserve">417505,91           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1551704,08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632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417494,24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1551699,91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633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417490,05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1551697,76</w:t>
            </w:r>
          </w:p>
        </w:tc>
      </w:tr>
      <w:tr w:rsidR="003A29B4" w:rsidRPr="003A29B4" w:rsidTr="00F8618A">
        <w:trPr>
          <w:trHeight w:val="60"/>
        </w:trPr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635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417474,72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1551689,86</w:t>
            </w:r>
          </w:p>
        </w:tc>
      </w:tr>
      <w:tr w:rsidR="003A29B4" w:rsidRPr="003A29B4" w:rsidTr="00F8618A">
        <w:trPr>
          <w:trHeight w:val="60"/>
        </w:trPr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562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417460,29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1551682,43</w:t>
            </w:r>
          </w:p>
        </w:tc>
      </w:tr>
      <w:tr w:rsidR="003A29B4" w:rsidRPr="003A29B4" w:rsidTr="00F8618A">
        <w:trPr>
          <w:trHeight w:val="60"/>
        </w:trPr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559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417445,85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1551675,00</w:t>
            </w:r>
          </w:p>
        </w:tc>
      </w:tr>
      <w:tr w:rsidR="003A29B4" w:rsidRPr="003A29B4" w:rsidTr="00F8618A">
        <w:trPr>
          <w:trHeight w:val="60"/>
        </w:trPr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558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417433,46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1551668,61</w:t>
            </w:r>
          </w:p>
        </w:tc>
      </w:tr>
      <w:tr w:rsidR="003A29B4" w:rsidRPr="003A29B4" w:rsidTr="00F8618A">
        <w:trPr>
          <w:trHeight w:val="60"/>
        </w:trPr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556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417430,95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1551667,00</w:t>
            </w:r>
          </w:p>
        </w:tc>
      </w:tr>
      <w:tr w:rsidR="003A29B4" w:rsidRPr="003A29B4" w:rsidTr="00F8618A">
        <w:trPr>
          <w:trHeight w:val="60"/>
        </w:trPr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553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417418,35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1551658,87</w:t>
            </w:r>
          </w:p>
        </w:tc>
      </w:tr>
      <w:tr w:rsidR="003A29B4" w:rsidRPr="003A29B4" w:rsidTr="00F8618A">
        <w:trPr>
          <w:trHeight w:val="60"/>
        </w:trPr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552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417405,74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1551650,74</w:t>
            </w:r>
          </w:p>
        </w:tc>
      </w:tr>
      <w:tr w:rsidR="003A29B4" w:rsidRPr="003A29B4" w:rsidTr="00F8618A">
        <w:trPr>
          <w:trHeight w:val="60"/>
        </w:trPr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555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417432,83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1551610,50</w:t>
            </w:r>
          </w:p>
        </w:tc>
      </w:tr>
      <w:tr w:rsidR="003A29B4" w:rsidRPr="003A29B4" w:rsidTr="00F8618A">
        <w:trPr>
          <w:trHeight w:val="60"/>
        </w:trPr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565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417461,59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1551567,78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958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417566,26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1551114,87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959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417687,46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1551196,46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962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417575,77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1551362,37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963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417479,92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1551297,84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958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417566,26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1551114,87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lastRenderedPageBreak/>
              <w:t>945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417704,22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1551207,47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946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417816,15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1551282,78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948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417928,24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1551358,20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949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417906,71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1551390,09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417882,04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1551416,18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951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417852,93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1551436,41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952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417820,29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1551450,25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953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417785,51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1551457,12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954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417750,07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1551456,72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955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417715,46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1551449,07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956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417682,48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1551434,21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957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417592,36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1551373,54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944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417658,26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1551275,65</w:t>
            </w:r>
          </w:p>
        </w:tc>
      </w:tr>
      <w:tr w:rsidR="003A29B4" w:rsidRPr="003A29B4" w:rsidTr="00F8618A">
        <w:tc>
          <w:tcPr>
            <w:tcW w:w="1381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945</w:t>
            </w:r>
          </w:p>
        </w:tc>
        <w:tc>
          <w:tcPr>
            <w:tcW w:w="1224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417704,22</w:t>
            </w:r>
          </w:p>
        </w:tc>
        <w:tc>
          <w:tcPr>
            <w:tcW w:w="1429" w:type="dxa"/>
          </w:tcPr>
          <w:p w:rsidR="003A29B4" w:rsidRPr="003A29B4" w:rsidRDefault="003A29B4" w:rsidP="003A29B4">
            <w:pPr>
              <w:spacing w:line="240" w:lineRule="auto"/>
              <w:ind w:firstLine="0"/>
              <w:rPr>
                <w:color w:val="4F81BD" w:themeColor="accent1"/>
                <w:sz w:val="20"/>
                <w:szCs w:val="20"/>
                <w:lang w:eastAsia="en-US"/>
              </w:rPr>
            </w:pPr>
            <w:r w:rsidRPr="003A29B4">
              <w:rPr>
                <w:color w:val="4F81BD" w:themeColor="accent1"/>
                <w:sz w:val="20"/>
                <w:szCs w:val="20"/>
                <w:lang w:eastAsia="en-US"/>
              </w:rPr>
              <w:t>1551207,47</w:t>
            </w:r>
          </w:p>
        </w:tc>
      </w:tr>
    </w:tbl>
    <w:p w:rsidR="003A29B4" w:rsidRDefault="003A29B4">
      <w:pPr>
        <w:sectPr w:rsidR="003A29B4" w:rsidSect="003C3831">
          <w:type w:val="continuous"/>
          <w:pgSz w:w="11906" w:h="16838" w:code="9"/>
          <w:pgMar w:top="1673" w:right="851" w:bottom="1134" w:left="1701" w:header="709" w:footer="709" w:gutter="0"/>
          <w:cols w:num="2" w:space="708"/>
          <w:docGrid w:linePitch="360"/>
        </w:sectPr>
      </w:pPr>
    </w:p>
    <w:p w:rsidR="007E059F" w:rsidRDefault="007E059F"/>
    <w:p w:rsidR="007E059F" w:rsidRDefault="007E059F"/>
    <w:p w:rsidR="007E059F" w:rsidRDefault="007E059F"/>
    <w:p w:rsidR="007E059F" w:rsidRDefault="007E059F"/>
    <w:p w:rsidR="007E059F" w:rsidRDefault="007E059F"/>
    <w:sectPr w:rsidR="007E059F" w:rsidSect="000D13C7">
      <w:type w:val="continuous"/>
      <w:pgSz w:w="11906" w:h="16838" w:code="9"/>
      <w:pgMar w:top="167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7A7" w:rsidRDefault="004237A7" w:rsidP="007D466B">
      <w:pPr>
        <w:spacing w:line="240" w:lineRule="auto"/>
      </w:pPr>
      <w:r>
        <w:separator/>
      </w:r>
    </w:p>
  </w:endnote>
  <w:endnote w:type="continuationSeparator" w:id="0">
    <w:p w:rsidR="004237A7" w:rsidRDefault="004237A7" w:rsidP="007D4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16F" w:rsidRDefault="0050016F" w:rsidP="002D2334">
    <w:pPr>
      <w:pStyle w:val="af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50016F" w:rsidRDefault="0050016F" w:rsidP="000B0DDE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16F" w:rsidRDefault="0050016F" w:rsidP="002D2334">
    <w:pPr>
      <w:pStyle w:val="af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82437">
      <w:rPr>
        <w:rStyle w:val="af2"/>
        <w:noProof/>
      </w:rPr>
      <w:t>1</w:t>
    </w:r>
    <w:r>
      <w:rPr>
        <w:rStyle w:val="af2"/>
      </w:rPr>
      <w:fldChar w:fldCharType="end"/>
    </w:r>
  </w:p>
  <w:p w:rsidR="0050016F" w:rsidRDefault="0050016F" w:rsidP="000B0DDE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7A7" w:rsidRDefault="004237A7" w:rsidP="007D466B">
      <w:pPr>
        <w:spacing w:line="240" w:lineRule="auto"/>
      </w:pPr>
      <w:r>
        <w:separator/>
      </w:r>
    </w:p>
  </w:footnote>
  <w:footnote w:type="continuationSeparator" w:id="0">
    <w:p w:rsidR="004237A7" w:rsidRDefault="004237A7" w:rsidP="007D46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373A1E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2904F9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9B398D"/>
    <w:multiLevelType w:val="hybridMultilevel"/>
    <w:tmpl w:val="75F0DC04"/>
    <w:lvl w:ilvl="0" w:tplc="2A2C54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5F82D33"/>
    <w:multiLevelType w:val="hybridMultilevel"/>
    <w:tmpl w:val="D460F7FE"/>
    <w:lvl w:ilvl="0" w:tplc="2A2C5496">
      <w:start w:val="1"/>
      <w:numFmt w:val="decimal"/>
      <w:lvlText w:val="%1)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0B4452CA"/>
    <w:multiLevelType w:val="hybridMultilevel"/>
    <w:tmpl w:val="D6CA7A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512FC3"/>
    <w:multiLevelType w:val="hybridMultilevel"/>
    <w:tmpl w:val="43A8D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B01663"/>
    <w:multiLevelType w:val="hybridMultilevel"/>
    <w:tmpl w:val="29F87A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4912D2F"/>
    <w:multiLevelType w:val="hybridMultilevel"/>
    <w:tmpl w:val="4E72DB22"/>
    <w:lvl w:ilvl="0" w:tplc="45CAAF1A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005592"/>
    <w:multiLevelType w:val="hybridMultilevel"/>
    <w:tmpl w:val="7EF2814A"/>
    <w:lvl w:ilvl="0" w:tplc="996C5D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19806DA4"/>
    <w:multiLevelType w:val="hybridMultilevel"/>
    <w:tmpl w:val="F3EAD7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A9B66CC"/>
    <w:multiLevelType w:val="multilevel"/>
    <w:tmpl w:val="003A09B6"/>
    <w:lvl w:ilvl="0">
      <w:start w:val="7"/>
      <w:numFmt w:val="decimal"/>
      <w:pStyle w:val="2"/>
      <w:lvlText w:val="%1"/>
      <w:lvlJc w:val="left"/>
      <w:pPr>
        <w:ind w:left="525" w:hanging="525"/>
      </w:pPr>
      <w:rPr>
        <w:rFonts w:cs="Times New Roman" w:hint="default"/>
        <w:sz w:val="26"/>
      </w:rPr>
    </w:lvl>
    <w:lvl w:ilvl="1">
      <w:start w:val="2"/>
      <w:numFmt w:val="decimal"/>
      <w:lvlText w:val="%1.%2"/>
      <w:lvlJc w:val="left"/>
      <w:pPr>
        <w:ind w:left="1234" w:hanging="525"/>
      </w:pPr>
      <w:rPr>
        <w:rFonts w:cs="Times New Roman" w:hint="default"/>
        <w:sz w:val="26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sz w:val="26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sz w:val="26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sz w:val="26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  <w:sz w:val="26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sz w:val="26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  <w:sz w:val="26"/>
      </w:rPr>
    </w:lvl>
  </w:abstractNum>
  <w:abstractNum w:abstractNumId="11">
    <w:nsid w:val="1C745627"/>
    <w:multiLevelType w:val="hybridMultilevel"/>
    <w:tmpl w:val="9F82A6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FDC7B32"/>
    <w:multiLevelType w:val="hybridMultilevel"/>
    <w:tmpl w:val="8760FC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C86450A"/>
    <w:multiLevelType w:val="multilevel"/>
    <w:tmpl w:val="C45EBE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4">
    <w:nsid w:val="2EEC60E7"/>
    <w:multiLevelType w:val="hybridMultilevel"/>
    <w:tmpl w:val="6F9409D2"/>
    <w:lvl w:ilvl="0" w:tplc="2A2C5496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2736E2"/>
    <w:multiLevelType w:val="hybridMultilevel"/>
    <w:tmpl w:val="B25882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2C03AA5"/>
    <w:multiLevelType w:val="hybridMultilevel"/>
    <w:tmpl w:val="6F9409D2"/>
    <w:lvl w:ilvl="0" w:tplc="2A2C5496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488056F"/>
    <w:multiLevelType w:val="hybridMultilevel"/>
    <w:tmpl w:val="6F9409D2"/>
    <w:lvl w:ilvl="0" w:tplc="2A2C5496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B04129"/>
    <w:multiLevelType w:val="hybridMultilevel"/>
    <w:tmpl w:val="06C654A2"/>
    <w:lvl w:ilvl="0" w:tplc="041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19">
    <w:nsid w:val="4A388ED5"/>
    <w:multiLevelType w:val="multilevel"/>
    <w:tmpl w:val="4B0EBD6E"/>
    <w:lvl w:ilvl="0">
      <w:start w:val="1"/>
      <w:numFmt w:val="bullet"/>
      <w:lvlText w:val="·"/>
      <w:lvlJc w:val="left"/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rPr>
        <w:rFonts w:cs="Times New Roman"/>
        <w:u w:val="single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0">
    <w:nsid w:val="51C408C3"/>
    <w:multiLevelType w:val="hybridMultilevel"/>
    <w:tmpl w:val="F348A2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1DD64D3"/>
    <w:multiLevelType w:val="hybridMultilevel"/>
    <w:tmpl w:val="4DA4FD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23D7A63"/>
    <w:multiLevelType w:val="hybridMultilevel"/>
    <w:tmpl w:val="F33CDDFA"/>
    <w:lvl w:ilvl="0" w:tplc="F77032B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3">
    <w:nsid w:val="630620F0"/>
    <w:multiLevelType w:val="hybridMultilevel"/>
    <w:tmpl w:val="C71CFE10"/>
    <w:lvl w:ilvl="0" w:tplc="27B0DA3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632A1A1D"/>
    <w:multiLevelType w:val="hybridMultilevel"/>
    <w:tmpl w:val="7B7244CE"/>
    <w:lvl w:ilvl="0" w:tplc="2A2C54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636D237D"/>
    <w:multiLevelType w:val="multilevel"/>
    <w:tmpl w:val="FFFA9CC8"/>
    <w:lvl w:ilvl="0">
      <w:start w:val="1"/>
      <w:numFmt w:val="bullet"/>
      <w:pStyle w:val="a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</w:abstractNum>
  <w:abstractNum w:abstractNumId="26">
    <w:nsid w:val="6B3F0EE6"/>
    <w:multiLevelType w:val="multilevel"/>
    <w:tmpl w:val="327E7F9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498" w:hanging="36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"/>
      <w:lvlJc w:val="left"/>
      <w:pPr>
        <w:ind w:left="4429" w:hanging="720"/>
      </w:pPr>
      <w:rPr>
        <w:rFonts w:cs="Times New Roman"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6000" w:hanging="720"/>
      </w:pPr>
      <w:rPr>
        <w:rFonts w:cs="Times New Roman"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7931" w:hanging="1080"/>
      </w:pPr>
      <w:rPr>
        <w:rFonts w:cs="Times New Roman"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9502" w:hanging="1080"/>
      </w:pPr>
      <w:rPr>
        <w:rFonts w:cs="Times New Roman"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1433" w:hanging="1440"/>
      </w:pPr>
      <w:rPr>
        <w:rFonts w:cs="Times New Roman"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3004" w:hanging="1440"/>
      </w:pPr>
      <w:rPr>
        <w:rFonts w:cs="Times New Roman"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14935" w:hanging="1800"/>
      </w:pPr>
      <w:rPr>
        <w:rFonts w:cs="Times New Roman" w:hint="default"/>
        <w:sz w:val="26"/>
      </w:rPr>
    </w:lvl>
  </w:abstractNum>
  <w:abstractNum w:abstractNumId="27">
    <w:nsid w:val="75E52A08"/>
    <w:multiLevelType w:val="hybridMultilevel"/>
    <w:tmpl w:val="DBF2846A"/>
    <w:lvl w:ilvl="0" w:tplc="F5D0DBA0">
      <w:start w:val="1"/>
      <w:numFmt w:val="bullet"/>
      <w:pStyle w:val="6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9312FCC"/>
    <w:multiLevelType w:val="hybridMultilevel"/>
    <w:tmpl w:val="B210AE6C"/>
    <w:lvl w:ilvl="0" w:tplc="04190001">
      <w:start w:val="1"/>
      <w:numFmt w:val="bullet"/>
      <w:lvlText w:val=""/>
      <w:lvlJc w:val="left"/>
      <w:pPr>
        <w:ind w:left="12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29">
    <w:nsid w:val="79AD4295"/>
    <w:multiLevelType w:val="hybridMultilevel"/>
    <w:tmpl w:val="3E86128C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  <w:num w:numId="5">
    <w:abstractNumId w:val="8"/>
  </w:num>
  <w:num w:numId="6">
    <w:abstractNumId w:val="26"/>
  </w:num>
  <w:num w:numId="7">
    <w:abstractNumId w:val="14"/>
  </w:num>
  <w:num w:numId="8">
    <w:abstractNumId w:val="9"/>
  </w:num>
  <w:num w:numId="9">
    <w:abstractNumId w:val="7"/>
  </w:num>
  <w:num w:numId="10">
    <w:abstractNumId w:val="10"/>
  </w:num>
  <w:num w:numId="11">
    <w:abstractNumId w:val="27"/>
  </w:num>
  <w:num w:numId="12">
    <w:abstractNumId w:val="0"/>
  </w:num>
  <w:num w:numId="13">
    <w:abstractNumId w:val="1"/>
  </w:num>
  <w:num w:numId="14">
    <w:abstractNumId w:val="28"/>
  </w:num>
  <w:num w:numId="15">
    <w:abstractNumId w:val="25"/>
  </w:num>
  <w:num w:numId="16">
    <w:abstractNumId w:val="4"/>
  </w:num>
  <w:num w:numId="17">
    <w:abstractNumId w:val="3"/>
  </w:num>
  <w:num w:numId="18">
    <w:abstractNumId w:val="24"/>
  </w:num>
  <w:num w:numId="19">
    <w:abstractNumId w:val="2"/>
  </w:num>
  <w:num w:numId="20">
    <w:abstractNumId w:val="23"/>
  </w:num>
  <w:num w:numId="21">
    <w:abstractNumId w:val="20"/>
  </w:num>
  <w:num w:numId="22">
    <w:abstractNumId w:val="12"/>
  </w:num>
  <w:num w:numId="23">
    <w:abstractNumId w:val="15"/>
  </w:num>
  <w:num w:numId="24">
    <w:abstractNumId w:val="5"/>
  </w:num>
  <w:num w:numId="25">
    <w:abstractNumId w:val="21"/>
  </w:num>
  <w:num w:numId="26">
    <w:abstractNumId w:val="29"/>
  </w:num>
  <w:num w:numId="27">
    <w:abstractNumId w:val="11"/>
  </w:num>
  <w:num w:numId="28">
    <w:abstractNumId w:val="18"/>
  </w:num>
  <w:num w:numId="29">
    <w:abstractNumId w:val="6"/>
  </w:num>
  <w:num w:numId="30">
    <w:abstractNumId w:val="16"/>
  </w:num>
  <w:num w:numId="31">
    <w:abstractNumId w:val="17"/>
  </w:num>
  <w:num w:numId="32">
    <w:abstractNumId w:val="22"/>
  </w:num>
  <w:num w:numId="33">
    <w:abstractNumId w:val="13"/>
  </w:num>
  <w:num w:numId="3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A9"/>
    <w:rsid w:val="00000FFC"/>
    <w:rsid w:val="00020985"/>
    <w:rsid w:val="00035EA4"/>
    <w:rsid w:val="00043988"/>
    <w:rsid w:val="00057485"/>
    <w:rsid w:val="000614D2"/>
    <w:rsid w:val="00074CB0"/>
    <w:rsid w:val="0007538C"/>
    <w:rsid w:val="000754E9"/>
    <w:rsid w:val="0007610C"/>
    <w:rsid w:val="0008126E"/>
    <w:rsid w:val="000B0DDE"/>
    <w:rsid w:val="000B11AF"/>
    <w:rsid w:val="000B4920"/>
    <w:rsid w:val="000D13C7"/>
    <w:rsid w:val="000E4066"/>
    <w:rsid w:val="000F5C3B"/>
    <w:rsid w:val="00102BDA"/>
    <w:rsid w:val="00121DCB"/>
    <w:rsid w:val="00137348"/>
    <w:rsid w:val="00137AE3"/>
    <w:rsid w:val="00145DFF"/>
    <w:rsid w:val="001574BC"/>
    <w:rsid w:val="00173409"/>
    <w:rsid w:val="001A095F"/>
    <w:rsid w:val="001A2383"/>
    <w:rsid w:val="001A3092"/>
    <w:rsid w:val="001C4616"/>
    <w:rsid w:val="001D152C"/>
    <w:rsid w:val="001E5DBB"/>
    <w:rsid w:val="001F7C71"/>
    <w:rsid w:val="00207616"/>
    <w:rsid w:val="00212757"/>
    <w:rsid w:val="00214EE1"/>
    <w:rsid w:val="00227340"/>
    <w:rsid w:val="00231D3A"/>
    <w:rsid w:val="00246150"/>
    <w:rsid w:val="00267190"/>
    <w:rsid w:val="002B0550"/>
    <w:rsid w:val="002B29D6"/>
    <w:rsid w:val="002B577E"/>
    <w:rsid w:val="002D2334"/>
    <w:rsid w:val="00302BA9"/>
    <w:rsid w:val="0032706C"/>
    <w:rsid w:val="00331138"/>
    <w:rsid w:val="00352E6F"/>
    <w:rsid w:val="00356CC3"/>
    <w:rsid w:val="003948A9"/>
    <w:rsid w:val="00397F82"/>
    <w:rsid w:val="003A29B4"/>
    <w:rsid w:val="003A3559"/>
    <w:rsid w:val="003B5D4D"/>
    <w:rsid w:val="003C3831"/>
    <w:rsid w:val="003D2FBC"/>
    <w:rsid w:val="003D413C"/>
    <w:rsid w:val="00405BDD"/>
    <w:rsid w:val="0041204F"/>
    <w:rsid w:val="004210D6"/>
    <w:rsid w:val="0042359B"/>
    <w:rsid w:val="004237A7"/>
    <w:rsid w:val="0042623E"/>
    <w:rsid w:val="00446C82"/>
    <w:rsid w:val="00470D39"/>
    <w:rsid w:val="004A0255"/>
    <w:rsid w:val="004A1B95"/>
    <w:rsid w:val="004B567E"/>
    <w:rsid w:val="004D162D"/>
    <w:rsid w:val="004E3041"/>
    <w:rsid w:val="004E3374"/>
    <w:rsid w:val="004E4662"/>
    <w:rsid w:val="004F59C8"/>
    <w:rsid w:val="0050016F"/>
    <w:rsid w:val="00504D93"/>
    <w:rsid w:val="00510CF1"/>
    <w:rsid w:val="005272E4"/>
    <w:rsid w:val="00540D37"/>
    <w:rsid w:val="00542B39"/>
    <w:rsid w:val="00547DA1"/>
    <w:rsid w:val="00552DA9"/>
    <w:rsid w:val="00556252"/>
    <w:rsid w:val="00561F83"/>
    <w:rsid w:val="00575475"/>
    <w:rsid w:val="005945C5"/>
    <w:rsid w:val="005977B3"/>
    <w:rsid w:val="005A2D52"/>
    <w:rsid w:val="005B6FDD"/>
    <w:rsid w:val="005C172F"/>
    <w:rsid w:val="0061568E"/>
    <w:rsid w:val="0062081F"/>
    <w:rsid w:val="00623ACA"/>
    <w:rsid w:val="00625BC2"/>
    <w:rsid w:val="006262B0"/>
    <w:rsid w:val="00630CB9"/>
    <w:rsid w:val="00645C31"/>
    <w:rsid w:val="00651A53"/>
    <w:rsid w:val="00653462"/>
    <w:rsid w:val="00654ADD"/>
    <w:rsid w:val="00675FF9"/>
    <w:rsid w:val="00682F00"/>
    <w:rsid w:val="006A1495"/>
    <w:rsid w:val="006A5984"/>
    <w:rsid w:val="006C65DD"/>
    <w:rsid w:val="006D520B"/>
    <w:rsid w:val="007031FF"/>
    <w:rsid w:val="0071575F"/>
    <w:rsid w:val="0071638D"/>
    <w:rsid w:val="007165B8"/>
    <w:rsid w:val="00731DA1"/>
    <w:rsid w:val="00742868"/>
    <w:rsid w:val="00744A60"/>
    <w:rsid w:val="0075427F"/>
    <w:rsid w:val="00757860"/>
    <w:rsid w:val="007708E0"/>
    <w:rsid w:val="00775A12"/>
    <w:rsid w:val="007B08EB"/>
    <w:rsid w:val="007B66FD"/>
    <w:rsid w:val="007C04A7"/>
    <w:rsid w:val="007C2D1A"/>
    <w:rsid w:val="007D2D9D"/>
    <w:rsid w:val="007D466B"/>
    <w:rsid w:val="007D5A63"/>
    <w:rsid w:val="007E059F"/>
    <w:rsid w:val="007E42D3"/>
    <w:rsid w:val="00800DE5"/>
    <w:rsid w:val="00803724"/>
    <w:rsid w:val="00804153"/>
    <w:rsid w:val="00851B7C"/>
    <w:rsid w:val="00885C57"/>
    <w:rsid w:val="00892D5E"/>
    <w:rsid w:val="00895C85"/>
    <w:rsid w:val="008A2205"/>
    <w:rsid w:val="008A5A62"/>
    <w:rsid w:val="008B5360"/>
    <w:rsid w:val="008C5B86"/>
    <w:rsid w:val="00923307"/>
    <w:rsid w:val="00940773"/>
    <w:rsid w:val="00943265"/>
    <w:rsid w:val="00944A50"/>
    <w:rsid w:val="009457E3"/>
    <w:rsid w:val="00950836"/>
    <w:rsid w:val="00977EF1"/>
    <w:rsid w:val="009959BF"/>
    <w:rsid w:val="009A4992"/>
    <w:rsid w:val="009B47AD"/>
    <w:rsid w:val="009B58CB"/>
    <w:rsid w:val="009C1DA2"/>
    <w:rsid w:val="009D77A9"/>
    <w:rsid w:val="009E6722"/>
    <w:rsid w:val="009F77D2"/>
    <w:rsid w:val="00A01159"/>
    <w:rsid w:val="00A273B2"/>
    <w:rsid w:val="00A54BFB"/>
    <w:rsid w:val="00A613F7"/>
    <w:rsid w:val="00A70D7C"/>
    <w:rsid w:val="00A91C8F"/>
    <w:rsid w:val="00AD3860"/>
    <w:rsid w:val="00AF7E1C"/>
    <w:rsid w:val="00B34208"/>
    <w:rsid w:val="00B422D2"/>
    <w:rsid w:val="00B46FF9"/>
    <w:rsid w:val="00B6405B"/>
    <w:rsid w:val="00B74377"/>
    <w:rsid w:val="00B7598B"/>
    <w:rsid w:val="00B77874"/>
    <w:rsid w:val="00B87F2C"/>
    <w:rsid w:val="00B94E87"/>
    <w:rsid w:val="00BB0534"/>
    <w:rsid w:val="00BC7237"/>
    <w:rsid w:val="00BD13E7"/>
    <w:rsid w:val="00BE4F22"/>
    <w:rsid w:val="00C1004A"/>
    <w:rsid w:val="00C118B5"/>
    <w:rsid w:val="00C302DB"/>
    <w:rsid w:val="00C32FDD"/>
    <w:rsid w:val="00C33CFA"/>
    <w:rsid w:val="00C47483"/>
    <w:rsid w:val="00C47F19"/>
    <w:rsid w:val="00C6668A"/>
    <w:rsid w:val="00C75AFC"/>
    <w:rsid w:val="00C844F4"/>
    <w:rsid w:val="00C9357E"/>
    <w:rsid w:val="00CA0D0F"/>
    <w:rsid w:val="00CA3D1B"/>
    <w:rsid w:val="00CB3317"/>
    <w:rsid w:val="00CC75B9"/>
    <w:rsid w:val="00CD7580"/>
    <w:rsid w:val="00CD7F3D"/>
    <w:rsid w:val="00CF1C2D"/>
    <w:rsid w:val="00CF58CF"/>
    <w:rsid w:val="00D027B2"/>
    <w:rsid w:val="00D0510D"/>
    <w:rsid w:val="00D20874"/>
    <w:rsid w:val="00D25AE2"/>
    <w:rsid w:val="00D2766E"/>
    <w:rsid w:val="00D37BEB"/>
    <w:rsid w:val="00D93588"/>
    <w:rsid w:val="00DB6184"/>
    <w:rsid w:val="00DC1F25"/>
    <w:rsid w:val="00DD2ED1"/>
    <w:rsid w:val="00DE4E02"/>
    <w:rsid w:val="00DE61B8"/>
    <w:rsid w:val="00DF5C13"/>
    <w:rsid w:val="00DF6B46"/>
    <w:rsid w:val="00E04BBB"/>
    <w:rsid w:val="00E14565"/>
    <w:rsid w:val="00E230DC"/>
    <w:rsid w:val="00E33525"/>
    <w:rsid w:val="00E406FE"/>
    <w:rsid w:val="00E41418"/>
    <w:rsid w:val="00E508C3"/>
    <w:rsid w:val="00E51D28"/>
    <w:rsid w:val="00E80596"/>
    <w:rsid w:val="00E80ED7"/>
    <w:rsid w:val="00E82437"/>
    <w:rsid w:val="00E85972"/>
    <w:rsid w:val="00EB6E52"/>
    <w:rsid w:val="00ED55EC"/>
    <w:rsid w:val="00EE11D5"/>
    <w:rsid w:val="00EF498D"/>
    <w:rsid w:val="00F11F46"/>
    <w:rsid w:val="00F223E2"/>
    <w:rsid w:val="00F23ED2"/>
    <w:rsid w:val="00F33172"/>
    <w:rsid w:val="00F334E8"/>
    <w:rsid w:val="00F43817"/>
    <w:rsid w:val="00F616F4"/>
    <w:rsid w:val="00F809F7"/>
    <w:rsid w:val="00FC6858"/>
    <w:rsid w:val="00FE4121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56E9176-7610-47AC-90B9-87CC26E40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locked="1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D13E7"/>
    <w:pPr>
      <w:spacing w:line="288" w:lineRule="auto"/>
      <w:ind w:firstLine="567"/>
    </w:pPr>
    <w:rPr>
      <w:rFonts w:ascii="Times New Roman" w:eastAsia="Times New Roman" w:hAnsi="Times New Roman"/>
      <w:sz w:val="26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95C85"/>
    <w:pPr>
      <w:keepNext/>
      <w:spacing w:before="240" w:after="120"/>
      <w:jc w:val="center"/>
      <w:outlineLvl w:val="0"/>
    </w:pPr>
    <w:rPr>
      <w:b/>
      <w:caps/>
      <w:sz w:val="28"/>
    </w:rPr>
  </w:style>
  <w:style w:type="paragraph" w:styleId="20">
    <w:name w:val="heading 2"/>
    <w:basedOn w:val="a0"/>
    <w:next w:val="a0"/>
    <w:link w:val="21"/>
    <w:uiPriority w:val="99"/>
    <w:qFormat/>
    <w:rsid w:val="00B74377"/>
    <w:pPr>
      <w:keepNext/>
      <w:spacing w:before="240" w:after="120"/>
      <w:jc w:val="center"/>
      <w:outlineLvl w:val="1"/>
    </w:pPr>
    <w:rPr>
      <w:b/>
    </w:rPr>
  </w:style>
  <w:style w:type="paragraph" w:styleId="3">
    <w:name w:val="heading 3"/>
    <w:basedOn w:val="a0"/>
    <w:next w:val="a0"/>
    <w:link w:val="30"/>
    <w:uiPriority w:val="99"/>
    <w:qFormat/>
    <w:rsid w:val="00B74377"/>
    <w:pPr>
      <w:keepNext/>
      <w:spacing w:before="120" w:after="120" w:line="264" w:lineRule="auto"/>
      <w:jc w:val="center"/>
      <w:outlineLvl w:val="2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B74377"/>
    <w:pPr>
      <w:keepNext/>
      <w:spacing w:line="264" w:lineRule="auto"/>
      <w:outlineLvl w:val="3"/>
    </w:pPr>
    <w:rPr>
      <w:u w:val="single"/>
    </w:rPr>
  </w:style>
  <w:style w:type="paragraph" w:styleId="5">
    <w:name w:val="heading 5"/>
    <w:basedOn w:val="a0"/>
    <w:next w:val="a0"/>
    <w:link w:val="50"/>
    <w:uiPriority w:val="99"/>
    <w:qFormat/>
    <w:rsid w:val="00B74377"/>
    <w:pPr>
      <w:keepNext/>
      <w:outlineLvl w:val="4"/>
    </w:pPr>
    <w:rPr>
      <w:b/>
      <w:bCs/>
    </w:rPr>
  </w:style>
  <w:style w:type="paragraph" w:styleId="6">
    <w:name w:val="heading 6"/>
    <w:basedOn w:val="a0"/>
    <w:next w:val="a0"/>
    <w:link w:val="60"/>
    <w:uiPriority w:val="99"/>
    <w:qFormat/>
    <w:rsid w:val="00B7437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B74377"/>
    <w:pPr>
      <w:spacing w:before="240" w:after="60"/>
      <w:outlineLvl w:val="6"/>
    </w:pPr>
    <w:rPr>
      <w:sz w:val="24"/>
    </w:rPr>
  </w:style>
  <w:style w:type="paragraph" w:styleId="8">
    <w:name w:val="heading 8"/>
    <w:basedOn w:val="a0"/>
    <w:next w:val="a0"/>
    <w:link w:val="80"/>
    <w:uiPriority w:val="99"/>
    <w:qFormat/>
    <w:rsid w:val="00B74377"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0"/>
    <w:next w:val="a0"/>
    <w:link w:val="90"/>
    <w:uiPriority w:val="99"/>
    <w:qFormat/>
    <w:rsid w:val="00B74377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895C85"/>
    <w:rPr>
      <w:rFonts w:ascii="Times New Roman" w:hAnsi="Times New Roman" w:cs="Times New Roman"/>
      <w:b/>
      <w:caps/>
      <w:sz w:val="24"/>
      <w:szCs w:val="24"/>
    </w:rPr>
  </w:style>
  <w:style w:type="character" w:customStyle="1" w:styleId="21">
    <w:name w:val="Заголовок 2 Знак"/>
    <w:basedOn w:val="a1"/>
    <w:link w:val="20"/>
    <w:uiPriority w:val="99"/>
    <w:locked/>
    <w:rsid w:val="00B74377"/>
    <w:rPr>
      <w:rFonts w:ascii="Times New Roman" w:hAnsi="Times New Roman" w:cs="Times New Roman"/>
      <w:b/>
      <w:sz w:val="24"/>
      <w:szCs w:val="24"/>
    </w:rPr>
  </w:style>
  <w:style w:type="character" w:customStyle="1" w:styleId="30">
    <w:name w:val="Заголовок 3 Знак"/>
    <w:basedOn w:val="a1"/>
    <w:link w:val="3"/>
    <w:uiPriority w:val="99"/>
    <w:locked/>
    <w:rsid w:val="00B74377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sid w:val="00B74377"/>
    <w:rPr>
      <w:rFonts w:ascii="Times New Roman" w:hAnsi="Times New Roman" w:cs="Times New Roman"/>
      <w:sz w:val="24"/>
      <w:szCs w:val="24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9"/>
    <w:locked/>
    <w:rsid w:val="00B7437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locked/>
    <w:rsid w:val="00B74377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9"/>
    <w:locked/>
    <w:rsid w:val="00B74377"/>
    <w:rPr>
      <w:rFonts w:ascii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9"/>
    <w:locked/>
    <w:rsid w:val="00B74377"/>
    <w:rPr>
      <w:rFonts w:ascii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9"/>
    <w:locked/>
    <w:rsid w:val="00B74377"/>
    <w:rPr>
      <w:rFonts w:ascii="Arial" w:hAnsi="Arial" w:cs="Times New Roman"/>
    </w:rPr>
  </w:style>
  <w:style w:type="paragraph" w:styleId="a4">
    <w:name w:val="Normal (Web)"/>
    <w:basedOn w:val="a0"/>
    <w:uiPriority w:val="99"/>
    <w:rsid w:val="00552DA9"/>
    <w:pPr>
      <w:spacing w:before="100" w:beforeAutospacing="1" w:after="100" w:afterAutospacing="1"/>
    </w:pPr>
    <w:rPr>
      <w:color w:val="000000"/>
    </w:rPr>
  </w:style>
  <w:style w:type="paragraph" w:styleId="a5">
    <w:name w:val="List Paragraph"/>
    <w:basedOn w:val="a0"/>
    <w:uiPriority w:val="99"/>
    <w:qFormat/>
    <w:rsid w:val="00895C85"/>
    <w:pPr>
      <w:ind w:left="720"/>
      <w:contextualSpacing/>
    </w:pPr>
  </w:style>
  <w:style w:type="character" w:customStyle="1" w:styleId="blk">
    <w:name w:val="blk"/>
    <w:basedOn w:val="a1"/>
    <w:uiPriority w:val="99"/>
    <w:rsid w:val="00E80596"/>
    <w:rPr>
      <w:rFonts w:cs="Times New Roman"/>
    </w:rPr>
  </w:style>
  <w:style w:type="paragraph" w:customStyle="1" w:styleId="Style4">
    <w:name w:val="Style4"/>
    <w:basedOn w:val="a0"/>
    <w:uiPriority w:val="99"/>
    <w:rsid w:val="00B74377"/>
    <w:pPr>
      <w:widowControl w:val="0"/>
      <w:autoSpaceDE w:val="0"/>
      <w:autoSpaceDN w:val="0"/>
      <w:adjustRightInd w:val="0"/>
      <w:spacing w:line="459" w:lineRule="exact"/>
      <w:ind w:firstLine="0"/>
      <w:jc w:val="both"/>
    </w:pPr>
    <w:rPr>
      <w:rFonts w:ascii="Bookman Old Style" w:hAnsi="Bookman Old Style"/>
      <w:sz w:val="24"/>
    </w:rPr>
  </w:style>
  <w:style w:type="paragraph" w:customStyle="1" w:styleId="62">
    <w:name w:val="çàãîëîâîê 6"/>
    <w:basedOn w:val="a0"/>
    <w:next w:val="a0"/>
    <w:uiPriority w:val="99"/>
    <w:rsid w:val="00B74377"/>
    <w:pPr>
      <w:keepNext/>
      <w:autoSpaceDE w:val="0"/>
      <w:autoSpaceDN w:val="0"/>
      <w:adjustRightInd w:val="0"/>
    </w:pPr>
  </w:style>
  <w:style w:type="paragraph" w:customStyle="1" w:styleId="11">
    <w:name w:val="заголовок 1"/>
    <w:basedOn w:val="a0"/>
    <w:next w:val="a0"/>
    <w:uiPriority w:val="99"/>
    <w:rsid w:val="00B74377"/>
    <w:pPr>
      <w:keepNext/>
      <w:autoSpaceDE w:val="0"/>
      <w:autoSpaceDN w:val="0"/>
      <w:adjustRightInd w:val="0"/>
      <w:jc w:val="center"/>
    </w:pPr>
    <w:rPr>
      <w:b/>
      <w:bCs/>
    </w:rPr>
  </w:style>
  <w:style w:type="paragraph" w:styleId="a6">
    <w:name w:val="Title"/>
    <w:basedOn w:val="a0"/>
    <w:link w:val="a7"/>
    <w:uiPriority w:val="99"/>
    <w:qFormat/>
    <w:rsid w:val="00B74377"/>
    <w:pPr>
      <w:jc w:val="center"/>
    </w:pPr>
    <w:rPr>
      <w:sz w:val="28"/>
    </w:rPr>
  </w:style>
  <w:style w:type="character" w:customStyle="1" w:styleId="TitleChar">
    <w:name w:val="Title Char"/>
    <w:basedOn w:val="a1"/>
    <w:uiPriority w:val="10"/>
    <w:rsid w:val="00AC026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Заголовок Знак"/>
    <w:basedOn w:val="a1"/>
    <w:uiPriority w:val="99"/>
    <w:rsid w:val="00B74377"/>
    <w:rPr>
      <w:rFonts w:ascii="Calibri Light" w:hAnsi="Calibri Light" w:cs="Times New Roman"/>
      <w:spacing w:val="-10"/>
      <w:kern w:val="28"/>
      <w:sz w:val="56"/>
      <w:szCs w:val="56"/>
      <w:lang w:eastAsia="ru-RU"/>
    </w:rPr>
  </w:style>
  <w:style w:type="paragraph" w:styleId="a9">
    <w:name w:val="Body Text"/>
    <w:basedOn w:val="a0"/>
    <w:link w:val="aa"/>
    <w:uiPriority w:val="99"/>
    <w:rsid w:val="00B74377"/>
    <w:pPr>
      <w:jc w:val="both"/>
    </w:pPr>
    <w:rPr>
      <w:sz w:val="28"/>
    </w:rPr>
  </w:style>
  <w:style w:type="character" w:customStyle="1" w:styleId="aa">
    <w:name w:val="Основной текст Знак"/>
    <w:basedOn w:val="a1"/>
    <w:link w:val="a9"/>
    <w:uiPriority w:val="99"/>
    <w:locked/>
    <w:rsid w:val="00B74377"/>
    <w:rPr>
      <w:rFonts w:ascii="Times New Roman" w:hAnsi="Times New Roman" w:cs="Times New Roman"/>
      <w:sz w:val="24"/>
      <w:szCs w:val="24"/>
    </w:rPr>
  </w:style>
  <w:style w:type="paragraph" w:styleId="ab">
    <w:name w:val="Body Text Indent"/>
    <w:basedOn w:val="a0"/>
    <w:link w:val="ac"/>
    <w:uiPriority w:val="99"/>
    <w:rsid w:val="00B74377"/>
    <w:pPr>
      <w:ind w:left="708"/>
      <w:jc w:val="both"/>
    </w:pPr>
    <w:rPr>
      <w:sz w:val="28"/>
    </w:rPr>
  </w:style>
  <w:style w:type="character" w:customStyle="1" w:styleId="ac">
    <w:name w:val="Основной текст с отступом Знак"/>
    <w:basedOn w:val="a1"/>
    <w:link w:val="ab"/>
    <w:uiPriority w:val="99"/>
    <w:locked/>
    <w:rsid w:val="00B74377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0"/>
    <w:link w:val="23"/>
    <w:uiPriority w:val="99"/>
    <w:rsid w:val="00B7437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locked/>
    <w:rsid w:val="00B743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uiPriority w:val="99"/>
    <w:rsid w:val="00B74377"/>
    <w:pPr>
      <w:spacing w:after="120" w:line="480" w:lineRule="auto"/>
      <w:ind w:left="283"/>
    </w:pPr>
    <w:rPr>
      <w:sz w:val="24"/>
    </w:rPr>
  </w:style>
  <w:style w:type="character" w:customStyle="1" w:styleId="25">
    <w:name w:val="Основной текст с отступом 2 Знак"/>
    <w:basedOn w:val="a1"/>
    <w:link w:val="24"/>
    <w:uiPriority w:val="99"/>
    <w:locked/>
    <w:rsid w:val="00B74377"/>
    <w:rPr>
      <w:rFonts w:ascii="Times New Roman" w:hAnsi="Times New Roman" w:cs="Times New Roman"/>
      <w:sz w:val="24"/>
      <w:szCs w:val="24"/>
    </w:rPr>
  </w:style>
  <w:style w:type="paragraph" w:styleId="ad">
    <w:name w:val="Plain Text"/>
    <w:basedOn w:val="a0"/>
    <w:link w:val="ae"/>
    <w:uiPriority w:val="99"/>
    <w:rsid w:val="00B74377"/>
    <w:pPr>
      <w:spacing w:line="340" w:lineRule="exact"/>
      <w:ind w:firstLine="289"/>
      <w:jc w:val="both"/>
    </w:pPr>
    <w:rPr>
      <w:szCs w:val="20"/>
    </w:rPr>
  </w:style>
  <w:style w:type="character" w:customStyle="1" w:styleId="ae">
    <w:name w:val="Текст Знак"/>
    <w:basedOn w:val="a1"/>
    <w:link w:val="ad"/>
    <w:uiPriority w:val="99"/>
    <w:locked/>
    <w:rsid w:val="00B74377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uiPriority w:val="99"/>
    <w:rsid w:val="00B7437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B74377"/>
    <w:rPr>
      <w:rFonts w:ascii="Times New Roman" w:hAnsi="Times New Roman" w:cs="Times New Roman"/>
      <w:sz w:val="16"/>
      <w:szCs w:val="16"/>
    </w:rPr>
  </w:style>
  <w:style w:type="paragraph" w:styleId="33">
    <w:name w:val="Body Text Indent 3"/>
    <w:basedOn w:val="a0"/>
    <w:link w:val="34"/>
    <w:uiPriority w:val="99"/>
    <w:rsid w:val="00B7437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locked/>
    <w:rsid w:val="00B7437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35">
    <w:name w:val="Стиль3"/>
    <w:basedOn w:val="a0"/>
    <w:uiPriority w:val="99"/>
    <w:rsid w:val="00B74377"/>
    <w:pPr>
      <w:ind w:firstLine="540"/>
      <w:jc w:val="both"/>
    </w:pPr>
    <w:rPr>
      <w:rFonts w:ascii="Arial" w:hAnsi="Arial"/>
    </w:rPr>
  </w:style>
  <w:style w:type="paragraph" w:styleId="af">
    <w:name w:val="footer"/>
    <w:basedOn w:val="a0"/>
    <w:link w:val="af0"/>
    <w:uiPriority w:val="99"/>
    <w:rsid w:val="00B74377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basedOn w:val="a1"/>
    <w:link w:val="af"/>
    <w:uiPriority w:val="99"/>
    <w:locked/>
    <w:rsid w:val="00B743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-">
    <w:name w:val="Табл-цифровой текст"/>
    <w:basedOn w:val="1"/>
    <w:uiPriority w:val="99"/>
    <w:rsid w:val="00B74377"/>
    <w:pPr>
      <w:spacing w:line="240" w:lineRule="atLeast"/>
    </w:pPr>
    <w:rPr>
      <w:b w:val="0"/>
      <w:sz w:val="24"/>
      <w:szCs w:val="20"/>
    </w:rPr>
  </w:style>
  <w:style w:type="paragraph" w:styleId="af1">
    <w:name w:val="caption"/>
    <w:basedOn w:val="a0"/>
    <w:next w:val="a0"/>
    <w:uiPriority w:val="99"/>
    <w:qFormat/>
    <w:rsid w:val="00B74377"/>
    <w:pPr>
      <w:ind w:right="228"/>
      <w:jc w:val="right"/>
    </w:pPr>
    <w:rPr>
      <w:sz w:val="28"/>
    </w:rPr>
  </w:style>
  <w:style w:type="character" w:styleId="af2">
    <w:name w:val="page number"/>
    <w:basedOn w:val="a1"/>
    <w:uiPriority w:val="99"/>
    <w:rsid w:val="00B74377"/>
    <w:rPr>
      <w:rFonts w:cs="Times New Roman"/>
    </w:rPr>
  </w:style>
  <w:style w:type="paragraph" w:styleId="af3">
    <w:name w:val="header"/>
    <w:basedOn w:val="a0"/>
    <w:link w:val="af4"/>
    <w:uiPriority w:val="99"/>
    <w:rsid w:val="00B74377"/>
    <w:pPr>
      <w:tabs>
        <w:tab w:val="center" w:pos="4677"/>
        <w:tab w:val="right" w:pos="9355"/>
      </w:tabs>
    </w:pPr>
    <w:rPr>
      <w:sz w:val="24"/>
    </w:rPr>
  </w:style>
  <w:style w:type="character" w:customStyle="1" w:styleId="af4">
    <w:name w:val="Верхний колонтитул Знак"/>
    <w:basedOn w:val="a1"/>
    <w:link w:val="af3"/>
    <w:uiPriority w:val="99"/>
    <w:locked/>
    <w:rsid w:val="00B74377"/>
    <w:rPr>
      <w:rFonts w:ascii="Times New Roman" w:hAnsi="Times New Roman" w:cs="Times New Roman"/>
      <w:sz w:val="24"/>
      <w:szCs w:val="24"/>
    </w:rPr>
  </w:style>
  <w:style w:type="paragraph" w:customStyle="1" w:styleId="Left">
    <w:name w:val="Обычный_Left"/>
    <w:basedOn w:val="a0"/>
    <w:uiPriority w:val="99"/>
    <w:rsid w:val="00B74377"/>
    <w:pPr>
      <w:spacing w:before="240" w:after="240"/>
    </w:pPr>
    <w:rPr>
      <w:sz w:val="28"/>
    </w:rPr>
  </w:style>
  <w:style w:type="paragraph" w:styleId="af5">
    <w:name w:val="Block Text"/>
    <w:basedOn w:val="a0"/>
    <w:uiPriority w:val="99"/>
    <w:rsid w:val="00B74377"/>
    <w:pPr>
      <w:ind w:left="284" w:right="-1235" w:hanging="284"/>
      <w:jc w:val="both"/>
    </w:pPr>
    <w:rPr>
      <w:szCs w:val="20"/>
    </w:rPr>
  </w:style>
  <w:style w:type="paragraph" w:customStyle="1" w:styleId="Iauiue">
    <w:name w:val="Iau?iue"/>
    <w:uiPriority w:val="99"/>
    <w:rsid w:val="00B74377"/>
    <w:rPr>
      <w:rFonts w:ascii="Times New Roman" w:eastAsia="Times New Roman" w:hAnsi="Times New Roman"/>
      <w:sz w:val="20"/>
      <w:szCs w:val="20"/>
    </w:rPr>
  </w:style>
  <w:style w:type="paragraph" w:customStyle="1" w:styleId="Iniiaiieoaeno2">
    <w:name w:val="Iniiaiie oaeno 2"/>
    <w:basedOn w:val="Iauiue"/>
    <w:uiPriority w:val="99"/>
    <w:rsid w:val="00B74377"/>
    <w:pPr>
      <w:jc w:val="both"/>
    </w:pPr>
    <w:rPr>
      <w:sz w:val="24"/>
    </w:rPr>
  </w:style>
  <w:style w:type="paragraph" w:customStyle="1" w:styleId="210">
    <w:name w:val="Основной текст 21"/>
    <w:basedOn w:val="a0"/>
    <w:uiPriority w:val="99"/>
    <w:rsid w:val="00B74377"/>
    <w:pPr>
      <w:widowControl w:val="0"/>
      <w:jc w:val="center"/>
    </w:pPr>
    <w:rPr>
      <w:b/>
      <w:szCs w:val="20"/>
    </w:rPr>
  </w:style>
  <w:style w:type="paragraph" w:customStyle="1" w:styleId="12">
    <w:name w:val="Обычный1"/>
    <w:uiPriority w:val="99"/>
    <w:rsid w:val="00B74377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customStyle="1" w:styleId="310">
    <w:name w:val="Основной текст 31"/>
    <w:basedOn w:val="a0"/>
    <w:uiPriority w:val="99"/>
    <w:rsid w:val="00B74377"/>
    <w:pPr>
      <w:spacing w:line="240" w:lineRule="atLeast"/>
    </w:pPr>
    <w:rPr>
      <w:szCs w:val="20"/>
    </w:rPr>
  </w:style>
  <w:style w:type="table" w:styleId="af6">
    <w:name w:val="Table Grid"/>
    <w:basedOn w:val="a2"/>
    <w:uiPriority w:val="99"/>
    <w:rsid w:val="00B7437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1"/>
    <w:uiPriority w:val="99"/>
    <w:rsid w:val="00B74377"/>
    <w:rPr>
      <w:rFonts w:cs="Times New Roman"/>
      <w:color w:val="800080"/>
      <w:u w:val="single"/>
    </w:rPr>
  </w:style>
  <w:style w:type="paragraph" w:customStyle="1" w:styleId="af8">
    <w:name w:val="текст сноски"/>
    <w:basedOn w:val="a0"/>
    <w:uiPriority w:val="99"/>
    <w:rsid w:val="00B74377"/>
    <w:pPr>
      <w:autoSpaceDE w:val="0"/>
      <w:autoSpaceDN w:val="0"/>
    </w:pPr>
    <w:rPr>
      <w:sz w:val="20"/>
      <w:szCs w:val="20"/>
    </w:rPr>
  </w:style>
  <w:style w:type="paragraph" w:customStyle="1" w:styleId="26">
    <w:name w:val="заголовок 2"/>
    <w:basedOn w:val="a0"/>
    <w:next w:val="a0"/>
    <w:uiPriority w:val="99"/>
    <w:rsid w:val="00B74377"/>
    <w:pPr>
      <w:keepNext/>
      <w:autoSpaceDE w:val="0"/>
      <w:autoSpaceDN w:val="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61">
    <w:name w:val="Стиль По ширине Перед:  6 пт1"/>
    <w:basedOn w:val="a0"/>
    <w:uiPriority w:val="99"/>
    <w:rsid w:val="00B74377"/>
    <w:pPr>
      <w:numPr>
        <w:numId w:val="11"/>
      </w:numPr>
      <w:spacing w:before="120"/>
      <w:jc w:val="both"/>
    </w:pPr>
  </w:style>
  <w:style w:type="paragraph" w:styleId="2">
    <w:name w:val="List Bullet 2"/>
    <w:basedOn w:val="a0"/>
    <w:uiPriority w:val="99"/>
    <w:rsid w:val="00B74377"/>
    <w:pPr>
      <w:numPr>
        <w:numId w:val="10"/>
      </w:numPr>
      <w:tabs>
        <w:tab w:val="num" w:pos="643"/>
      </w:tabs>
      <w:ind w:left="643" w:hanging="360"/>
    </w:pPr>
  </w:style>
  <w:style w:type="paragraph" w:styleId="af9">
    <w:name w:val="Body Text First Indent"/>
    <w:basedOn w:val="a9"/>
    <w:link w:val="afa"/>
    <w:uiPriority w:val="99"/>
    <w:rsid w:val="00B7437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a"/>
    <w:link w:val="af9"/>
    <w:uiPriority w:val="99"/>
    <w:locked/>
    <w:rsid w:val="00B74377"/>
    <w:rPr>
      <w:rFonts w:ascii="Times New Roman" w:hAnsi="Times New Roman" w:cs="Times New Roman"/>
      <w:sz w:val="24"/>
      <w:szCs w:val="24"/>
    </w:rPr>
  </w:style>
  <w:style w:type="paragraph" w:styleId="27">
    <w:name w:val="Body Text First Indent 2"/>
    <w:basedOn w:val="ab"/>
    <w:link w:val="28"/>
    <w:uiPriority w:val="99"/>
    <w:rsid w:val="00B74377"/>
    <w:pPr>
      <w:spacing w:after="120"/>
      <w:ind w:left="283" w:firstLine="210"/>
      <w:jc w:val="left"/>
    </w:pPr>
    <w:rPr>
      <w:sz w:val="24"/>
    </w:rPr>
  </w:style>
  <w:style w:type="character" w:customStyle="1" w:styleId="28">
    <w:name w:val="Красная строка 2 Знак"/>
    <w:basedOn w:val="ac"/>
    <w:link w:val="27"/>
    <w:uiPriority w:val="99"/>
    <w:locked/>
    <w:rsid w:val="00B74377"/>
    <w:rPr>
      <w:rFonts w:ascii="Times New Roman" w:hAnsi="Times New Roman" w:cs="Times New Roman"/>
      <w:sz w:val="24"/>
      <w:szCs w:val="24"/>
    </w:rPr>
  </w:style>
  <w:style w:type="paragraph" w:customStyle="1" w:styleId="41">
    <w:name w:val="çàãîëîâîê 4"/>
    <w:basedOn w:val="a0"/>
    <w:next w:val="a0"/>
    <w:uiPriority w:val="99"/>
    <w:rsid w:val="00B74377"/>
    <w:pPr>
      <w:keepNext/>
      <w:jc w:val="both"/>
    </w:pPr>
    <w:rPr>
      <w:sz w:val="28"/>
      <w:szCs w:val="20"/>
    </w:rPr>
  </w:style>
  <w:style w:type="paragraph" w:customStyle="1" w:styleId="FR2">
    <w:name w:val="FR2"/>
    <w:uiPriority w:val="99"/>
    <w:rsid w:val="00B74377"/>
    <w:pPr>
      <w:widowControl w:val="0"/>
      <w:snapToGrid w:val="0"/>
    </w:pPr>
    <w:rPr>
      <w:rFonts w:ascii="Arial" w:eastAsia="Times New Roman" w:hAnsi="Arial"/>
      <w:sz w:val="28"/>
      <w:szCs w:val="20"/>
    </w:rPr>
  </w:style>
  <w:style w:type="paragraph" w:customStyle="1" w:styleId="FR3">
    <w:name w:val="FR3"/>
    <w:uiPriority w:val="99"/>
    <w:rsid w:val="00B74377"/>
    <w:pPr>
      <w:widowControl w:val="0"/>
      <w:snapToGrid w:val="0"/>
      <w:spacing w:before="60"/>
    </w:pPr>
    <w:rPr>
      <w:rFonts w:ascii="Courier New" w:eastAsia="Times New Roman" w:hAnsi="Courier New"/>
      <w:sz w:val="24"/>
      <w:szCs w:val="20"/>
    </w:rPr>
  </w:style>
  <w:style w:type="paragraph" w:customStyle="1" w:styleId="13">
    <w:name w:val="Стиль1"/>
    <w:basedOn w:val="a0"/>
    <w:uiPriority w:val="99"/>
    <w:rsid w:val="00B74377"/>
    <w:pPr>
      <w:jc w:val="center"/>
    </w:pPr>
    <w:rPr>
      <w:rFonts w:ascii="Arial" w:hAnsi="Arial"/>
      <w:b/>
      <w:bCs/>
      <w:i/>
      <w:iCs/>
      <w:sz w:val="28"/>
    </w:rPr>
  </w:style>
  <w:style w:type="paragraph" w:customStyle="1" w:styleId="29">
    <w:name w:val="Стиль2"/>
    <w:basedOn w:val="13"/>
    <w:uiPriority w:val="99"/>
    <w:rsid w:val="00B74377"/>
    <w:rPr>
      <w:b w:val="0"/>
    </w:rPr>
  </w:style>
  <w:style w:type="character" w:customStyle="1" w:styleId="afb">
    <w:name w:val="Основные задачи Знак Знак Знак"/>
    <w:uiPriority w:val="99"/>
    <w:rsid w:val="00B74377"/>
    <w:rPr>
      <w:rFonts w:ascii="Arial" w:hAnsi="Arial"/>
      <w:b/>
      <w:sz w:val="24"/>
      <w:lang w:val="ru-RU" w:eastAsia="ru-RU"/>
    </w:rPr>
  </w:style>
  <w:style w:type="character" w:customStyle="1" w:styleId="afc">
    <w:name w:val="Направление расшифрофка Знак"/>
    <w:uiPriority w:val="99"/>
    <w:rsid w:val="00B74377"/>
    <w:rPr>
      <w:rFonts w:ascii="Arial" w:hAnsi="Arial"/>
      <w:b/>
      <w:i/>
      <w:sz w:val="24"/>
      <w:lang w:val="ru-RU" w:eastAsia="ru-RU"/>
    </w:rPr>
  </w:style>
  <w:style w:type="paragraph" w:customStyle="1" w:styleId="Heading">
    <w:name w:val="Heading"/>
    <w:uiPriority w:val="99"/>
    <w:rsid w:val="00B7437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d">
    <w:name w:val="Document Map"/>
    <w:basedOn w:val="a0"/>
    <w:link w:val="afe"/>
    <w:uiPriority w:val="99"/>
    <w:semiHidden/>
    <w:rsid w:val="00B7437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basedOn w:val="a1"/>
    <w:link w:val="afd"/>
    <w:uiPriority w:val="99"/>
    <w:semiHidden/>
    <w:locked/>
    <w:rsid w:val="00B74377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aff">
    <w:name w:val="Знак Знак Знак"/>
    <w:basedOn w:val="a0"/>
    <w:uiPriority w:val="99"/>
    <w:rsid w:val="00B7437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411">
    <w:name w:val="Заголовок 4_1_1"/>
    <w:basedOn w:val="a0"/>
    <w:autoRedefine/>
    <w:uiPriority w:val="99"/>
    <w:rsid w:val="00B74377"/>
    <w:pPr>
      <w:keepNext/>
      <w:tabs>
        <w:tab w:val="num" w:pos="1080"/>
      </w:tabs>
      <w:spacing w:before="120" w:after="60"/>
      <w:ind w:left="1080" w:right="992" w:firstLine="709"/>
      <w:jc w:val="both"/>
      <w:outlineLvl w:val="1"/>
    </w:pPr>
    <w:rPr>
      <w:iCs/>
      <w:w w:val="85"/>
      <w:sz w:val="28"/>
      <w:szCs w:val="20"/>
    </w:rPr>
  </w:style>
  <w:style w:type="character" w:styleId="aff0">
    <w:name w:val="Hyperlink"/>
    <w:basedOn w:val="a1"/>
    <w:uiPriority w:val="99"/>
    <w:rsid w:val="00B74377"/>
    <w:rPr>
      <w:rFonts w:cs="Times New Roman"/>
      <w:color w:val="0000FF"/>
      <w:u w:val="single"/>
    </w:rPr>
  </w:style>
  <w:style w:type="paragraph" w:customStyle="1" w:styleId="14">
    <w:name w:val="Знак Знак Знак1"/>
    <w:basedOn w:val="a0"/>
    <w:uiPriority w:val="99"/>
    <w:rsid w:val="00B7437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western">
    <w:name w:val="western"/>
    <w:basedOn w:val="a0"/>
    <w:uiPriority w:val="99"/>
    <w:rsid w:val="00B74377"/>
    <w:pPr>
      <w:spacing w:before="100" w:beforeAutospacing="1" w:after="119"/>
    </w:pPr>
    <w:rPr>
      <w:color w:val="000000"/>
      <w:sz w:val="20"/>
      <w:szCs w:val="20"/>
    </w:rPr>
  </w:style>
  <w:style w:type="character" w:customStyle="1" w:styleId="a7">
    <w:name w:val="Название Знак"/>
    <w:link w:val="a6"/>
    <w:uiPriority w:val="99"/>
    <w:locked/>
    <w:rsid w:val="00B74377"/>
    <w:rPr>
      <w:rFonts w:ascii="Times New Roman" w:hAnsi="Times New Roman"/>
      <w:sz w:val="24"/>
      <w:lang w:eastAsia="ru-RU"/>
    </w:rPr>
  </w:style>
  <w:style w:type="paragraph" w:styleId="aff1">
    <w:name w:val="TOC Heading"/>
    <w:basedOn w:val="1"/>
    <w:next w:val="a0"/>
    <w:uiPriority w:val="99"/>
    <w:qFormat/>
    <w:rsid w:val="00B74377"/>
    <w:pPr>
      <w:keepLines/>
      <w:spacing w:before="480" w:line="276" w:lineRule="auto"/>
      <w:jc w:val="left"/>
      <w:outlineLvl w:val="9"/>
    </w:pPr>
    <w:rPr>
      <w:rFonts w:ascii="Cambria" w:hAnsi="Cambria"/>
      <w:b w:val="0"/>
      <w:bCs/>
      <w:caps w:val="0"/>
      <w:color w:val="365F91"/>
      <w:szCs w:val="28"/>
    </w:rPr>
  </w:style>
  <w:style w:type="paragraph" w:customStyle="1" w:styleId="aff2">
    <w:name w:val="МК"/>
    <w:basedOn w:val="a0"/>
    <w:link w:val="aff3"/>
    <w:uiPriority w:val="99"/>
    <w:rsid w:val="00B74377"/>
    <w:pPr>
      <w:autoSpaceDE w:val="0"/>
      <w:autoSpaceDN w:val="0"/>
      <w:adjustRightInd w:val="0"/>
      <w:jc w:val="both"/>
    </w:pPr>
    <w:rPr>
      <w:rFonts w:eastAsia="Calibri"/>
    </w:rPr>
  </w:style>
  <w:style w:type="character" w:customStyle="1" w:styleId="spfo1">
    <w:name w:val="spfo1"/>
    <w:basedOn w:val="a1"/>
    <w:uiPriority w:val="99"/>
    <w:rsid w:val="00B74377"/>
    <w:rPr>
      <w:rFonts w:cs="Times New Roman"/>
    </w:rPr>
  </w:style>
  <w:style w:type="character" w:customStyle="1" w:styleId="2a">
    <w:name w:val="Основной текст (2)_"/>
    <w:link w:val="211"/>
    <w:uiPriority w:val="99"/>
    <w:locked/>
    <w:rsid w:val="00B74377"/>
    <w:rPr>
      <w:sz w:val="23"/>
      <w:shd w:val="clear" w:color="auto" w:fill="FFFFFF"/>
    </w:rPr>
  </w:style>
  <w:style w:type="paragraph" w:customStyle="1" w:styleId="211">
    <w:name w:val="Основной текст (2)1"/>
    <w:basedOn w:val="a0"/>
    <w:link w:val="2a"/>
    <w:uiPriority w:val="99"/>
    <w:rsid w:val="00B74377"/>
    <w:pPr>
      <w:shd w:val="clear" w:color="auto" w:fill="FFFFFF"/>
      <w:spacing w:before="600" w:line="274" w:lineRule="exact"/>
      <w:ind w:hanging="360"/>
      <w:jc w:val="both"/>
    </w:pPr>
    <w:rPr>
      <w:rFonts w:ascii="Calibri" w:eastAsia="Calibri" w:hAnsi="Calibri"/>
      <w:sz w:val="23"/>
      <w:szCs w:val="23"/>
      <w:shd w:val="clear" w:color="auto" w:fill="FFFFFF"/>
    </w:rPr>
  </w:style>
  <w:style w:type="character" w:customStyle="1" w:styleId="110">
    <w:name w:val="Основной текст + 11"/>
    <w:aliases w:val="5 pt3"/>
    <w:uiPriority w:val="99"/>
    <w:rsid w:val="00B74377"/>
    <w:rPr>
      <w:rFonts w:ascii="Times New Roman" w:hAnsi="Times New Roman"/>
      <w:spacing w:val="0"/>
      <w:sz w:val="23"/>
      <w:shd w:val="clear" w:color="auto" w:fill="FFFFFF"/>
    </w:rPr>
  </w:style>
  <w:style w:type="character" w:styleId="aff4">
    <w:name w:val="Strong"/>
    <w:basedOn w:val="a1"/>
    <w:uiPriority w:val="99"/>
    <w:qFormat/>
    <w:rsid w:val="00B74377"/>
    <w:rPr>
      <w:rFonts w:cs="Times New Roman"/>
      <w:b/>
    </w:rPr>
  </w:style>
  <w:style w:type="paragraph" w:styleId="aff5">
    <w:name w:val="Balloon Text"/>
    <w:basedOn w:val="a0"/>
    <w:link w:val="aff6"/>
    <w:uiPriority w:val="99"/>
    <w:rsid w:val="00B74377"/>
    <w:rPr>
      <w:rFonts w:ascii="Tahoma" w:hAnsi="Tahoma"/>
      <w:sz w:val="16"/>
      <w:szCs w:val="16"/>
    </w:rPr>
  </w:style>
  <w:style w:type="character" w:customStyle="1" w:styleId="aff6">
    <w:name w:val="Текст выноски Знак"/>
    <w:basedOn w:val="a1"/>
    <w:link w:val="aff5"/>
    <w:uiPriority w:val="99"/>
    <w:locked/>
    <w:rsid w:val="00B74377"/>
    <w:rPr>
      <w:rFonts w:ascii="Tahoma" w:hAnsi="Tahoma" w:cs="Times New Roman"/>
      <w:sz w:val="16"/>
      <w:szCs w:val="16"/>
    </w:rPr>
  </w:style>
  <w:style w:type="paragraph" w:styleId="2b">
    <w:name w:val="toc 2"/>
    <w:basedOn w:val="a0"/>
    <w:next w:val="a0"/>
    <w:autoRedefine/>
    <w:uiPriority w:val="99"/>
    <w:rsid w:val="00B74377"/>
    <w:pPr>
      <w:tabs>
        <w:tab w:val="right" w:leader="dot" w:pos="10195"/>
      </w:tabs>
      <w:ind w:left="851" w:hanging="44"/>
    </w:pPr>
  </w:style>
  <w:style w:type="paragraph" w:styleId="15">
    <w:name w:val="toc 1"/>
    <w:basedOn w:val="a0"/>
    <w:next w:val="a0"/>
    <w:autoRedefine/>
    <w:uiPriority w:val="99"/>
    <w:rsid w:val="00B74377"/>
    <w:pPr>
      <w:tabs>
        <w:tab w:val="right" w:leader="dot" w:pos="10195"/>
      </w:tabs>
      <w:ind w:left="709" w:hanging="142"/>
    </w:pPr>
  </w:style>
  <w:style w:type="paragraph" w:styleId="36">
    <w:name w:val="toc 3"/>
    <w:basedOn w:val="a0"/>
    <w:next w:val="a0"/>
    <w:autoRedefine/>
    <w:uiPriority w:val="99"/>
    <w:rsid w:val="00B74377"/>
    <w:pPr>
      <w:tabs>
        <w:tab w:val="right" w:leader="dot" w:pos="10195"/>
      </w:tabs>
      <w:ind w:left="1134" w:hanging="87"/>
    </w:pPr>
  </w:style>
  <w:style w:type="paragraph" w:styleId="aff7">
    <w:name w:val="Note Heading"/>
    <w:basedOn w:val="a0"/>
    <w:next w:val="a0"/>
    <w:link w:val="aff8"/>
    <w:uiPriority w:val="99"/>
    <w:rsid w:val="00B74377"/>
    <w:pPr>
      <w:spacing w:line="276" w:lineRule="auto"/>
      <w:jc w:val="center"/>
    </w:pPr>
    <w:rPr>
      <w:rFonts w:ascii="Arial" w:hAnsi="Arial"/>
      <w:b/>
      <w:sz w:val="32"/>
    </w:rPr>
  </w:style>
  <w:style w:type="character" w:customStyle="1" w:styleId="aff8">
    <w:name w:val="Заголовок записки Знак"/>
    <w:basedOn w:val="a1"/>
    <w:link w:val="aff7"/>
    <w:uiPriority w:val="99"/>
    <w:locked/>
    <w:rsid w:val="00B74377"/>
    <w:rPr>
      <w:rFonts w:ascii="Arial" w:hAnsi="Arial" w:cs="Times New Roman"/>
      <w:b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743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B743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B74377"/>
  </w:style>
  <w:style w:type="paragraph" w:customStyle="1" w:styleId="CM73">
    <w:name w:val="CM73"/>
    <w:basedOn w:val="Default"/>
    <w:next w:val="Default"/>
    <w:uiPriority w:val="99"/>
    <w:rsid w:val="00B74377"/>
  </w:style>
  <w:style w:type="paragraph" w:customStyle="1" w:styleId="CM74">
    <w:name w:val="CM74"/>
    <w:basedOn w:val="Default"/>
    <w:next w:val="Default"/>
    <w:uiPriority w:val="99"/>
    <w:rsid w:val="00B74377"/>
  </w:style>
  <w:style w:type="paragraph" w:customStyle="1" w:styleId="CM15">
    <w:name w:val="CM15"/>
    <w:basedOn w:val="Default"/>
    <w:next w:val="Default"/>
    <w:uiPriority w:val="99"/>
    <w:rsid w:val="00B74377"/>
  </w:style>
  <w:style w:type="paragraph" w:customStyle="1" w:styleId="CM18">
    <w:name w:val="CM18"/>
    <w:basedOn w:val="Default"/>
    <w:next w:val="Default"/>
    <w:uiPriority w:val="99"/>
    <w:rsid w:val="00B74377"/>
  </w:style>
  <w:style w:type="paragraph" w:customStyle="1" w:styleId="CM77">
    <w:name w:val="CM77"/>
    <w:basedOn w:val="Default"/>
    <w:next w:val="Default"/>
    <w:uiPriority w:val="99"/>
    <w:rsid w:val="00B74377"/>
  </w:style>
  <w:style w:type="paragraph" w:customStyle="1" w:styleId="CM21">
    <w:name w:val="CM21"/>
    <w:basedOn w:val="Default"/>
    <w:next w:val="Default"/>
    <w:uiPriority w:val="99"/>
    <w:rsid w:val="00B74377"/>
  </w:style>
  <w:style w:type="paragraph" w:customStyle="1" w:styleId="CM22">
    <w:name w:val="CM22"/>
    <w:basedOn w:val="Default"/>
    <w:next w:val="Default"/>
    <w:uiPriority w:val="99"/>
    <w:rsid w:val="00B74377"/>
  </w:style>
  <w:style w:type="paragraph" w:customStyle="1" w:styleId="CM26">
    <w:name w:val="CM26"/>
    <w:basedOn w:val="Default"/>
    <w:next w:val="Default"/>
    <w:uiPriority w:val="99"/>
    <w:rsid w:val="00B74377"/>
  </w:style>
  <w:style w:type="paragraph" w:customStyle="1" w:styleId="212">
    <w:name w:val="Основной текст с отступом 21"/>
    <w:basedOn w:val="a0"/>
    <w:uiPriority w:val="99"/>
    <w:rsid w:val="00B74377"/>
    <w:pPr>
      <w:suppressAutoHyphens/>
      <w:spacing w:line="360" w:lineRule="auto"/>
      <w:ind w:firstLine="720"/>
      <w:jc w:val="both"/>
    </w:pPr>
    <w:rPr>
      <w:sz w:val="20"/>
      <w:szCs w:val="20"/>
      <w:lang w:eastAsia="ar-SA"/>
    </w:rPr>
  </w:style>
  <w:style w:type="paragraph" w:styleId="aff9">
    <w:name w:val="footnote text"/>
    <w:basedOn w:val="a0"/>
    <w:link w:val="affa"/>
    <w:uiPriority w:val="99"/>
    <w:rsid w:val="00B74377"/>
    <w:pPr>
      <w:spacing w:line="276" w:lineRule="auto"/>
    </w:pPr>
    <w:rPr>
      <w:sz w:val="20"/>
      <w:szCs w:val="20"/>
    </w:rPr>
  </w:style>
  <w:style w:type="character" w:customStyle="1" w:styleId="affa">
    <w:name w:val="Текст сноски Знак"/>
    <w:basedOn w:val="a1"/>
    <w:link w:val="aff9"/>
    <w:uiPriority w:val="99"/>
    <w:locked/>
    <w:rsid w:val="00B74377"/>
    <w:rPr>
      <w:rFonts w:ascii="Times New Roman" w:hAnsi="Times New Roman" w:cs="Times New Roman"/>
      <w:sz w:val="20"/>
      <w:szCs w:val="20"/>
      <w:lang w:eastAsia="ru-RU"/>
    </w:rPr>
  </w:style>
  <w:style w:type="paragraph" w:styleId="affb">
    <w:name w:val="No Spacing"/>
    <w:link w:val="affc"/>
    <w:uiPriority w:val="99"/>
    <w:qFormat/>
    <w:rsid w:val="00B74377"/>
    <w:pPr>
      <w:spacing w:after="160" w:line="259" w:lineRule="auto"/>
    </w:pPr>
    <w:rPr>
      <w:rFonts w:eastAsia="Times New Roman"/>
    </w:rPr>
  </w:style>
  <w:style w:type="table" w:customStyle="1" w:styleId="16">
    <w:name w:val="Сетка таблицы1"/>
    <w:uiPriority w:val="99"/>
    <w:rsid w:val="00B7437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Emphasis"/>
    <w:basedOn w:val="a1"/>
    <w:uiPriority w:val="99"/>
    <w:qFormat/>
    <w:rsid w:val="00B74377"/>
    <w:rPr>
      <w:rFonts w:cs="Times New Roman"/>
      <w:i/>
    </w:rPr>
  </w:style>
  <w:style w:type="character" w:customStyle="1" w:styleId="affc">
    <w:name w:val="Без интервала Знак"/>
    <w:link w:val="affb"/>
    <w:uiPriority w:val="99"/>
    <w:locked/>
    <w:rsid w:val="00B74377"/>
    <w:rPr>
      <w:rFonts w:ascii="Calibri" w:hAnsi="Calibri"/>
      <w:sz w:val="22"/>
      <w:lang w:eastAsia="ru-RU"/>
    </w:rPr>
  </w:style>
  <w:style w:type="paragraph" w:styleId="affe">
    <w:name w:val="List Bullet"/>
    <w:aliases w:val="EIA Bullet 1"/>
    <w:basedOn w:val="a0"/>
    <w:uiPriority w:val="99"/>
    <w:rsid w:val="00B74377"/>
    <w:pPr>
      <w:tabs>
        <w:tab w:val="num" w:pos="360"/>
      </w:tabs>
      <w:spacing w:line="276" w:lineRule="auto"/>
      <w:ind w:left="360" w:hanging="360"/>
      <w:contextualSpacing/>
    </w:pPr>
  </w:style>
  <w:style w:type="paragraph" w:customStyle="1" w:styleId="afff">
    <w:name w:val="Абзац"/>
    <w:basedOn w:val="a0"/>
    <w:link w:val="afff0"/>
    <w:uiPriority w:val="99"/>
    <w:rsid w:val="00B74377"/>
    <w:pPr>
      <w:spacing w:before="120" w:after="60"/>
      <w:jc w:val="both"/>
    </w:pPr>
    <w:rPr>
      <w:rFonts w:ascii="Calibri" w:hAnsi="Calibri"/>
      <w:sz w:val="24"/>
    </w:rPr>
  </w:style>
  <w:style w:type="character" w:customStyle="1" w:styleId="afff0">
    <w:name w:val="Абзац Знак"/>
    <w:link w:val="afff"/>
    <w:uiPriority w:val="99"/>
    <w:locked/>
    <w:rsid w:val="00B74377"/>
    <w:rPr>
      <w:rFonts w:ascii="Calibri" w:hAnsi="Calibri"/>
      <w:sz w:val="24"/>
    </w:rPr>
  </w:style>
  <w:style w:type="character" w:styleId="afff1">
    <w:name w:val="footnote reference"/>
    <w:basedOn w:val="a1"/>
    <w:uiPriority w:val="99"/>
    <w:rsid w:val="00B74377"/>
    <w:rPr>
      <w:rFonts w:cs="Times New Roman"/>
      <w:vertAlign w:val="superscript"/>
    </w:rPr>
  </w:style>
  <w:style w:type="paragraph" w:styleId="a">
    <w:name w:val="List"/>
    <w:basedOn w:val="a0"/>
    <w:link w:val="afff2"/>
    <w:uiPriority w:val="99"/>
    <w:rsid w:val="00B74377"/>
    <w:pPr>
      <w:numPr>
        <w:numId w:val="15"/>
      </w:numPr>
      <w:spacing w:after="60"/>
      <w:jc w:val="both"/>
    </w:pPr>
    <w:rPr>
      <w:rFonts w:ascii="Calibri" w:hAnsi="Calibri"/>
      <w:sz w:val="24"/>
    </w:rPr>
  </w:style>
  <w:style w:type="table" w:customStyle="1" w:styleId="2c">
    <w:name w:val="Сетка таблицы2"/>
    <w:uiPriority w:val="99"/>
    <w:rsid w:val="00B743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Комментарий"/>
    <w:basedOn w:val="a0"/>
    <w:next w:val="a0"/>
    <w:uiPriority w:val="99"/>
    <w:rsid w:val="00B74377"/>
    <w:pPr>
      <w:autoSpaceDE w:val="0"/>
      <w:autoSpaceDN w:val="0"/>
      <w:adjustRightInd w:val="0"/>
      <w:spacing w:line="276" w:lineRule="auto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ff4">
    <w:name w:val="черта Знак"/>
    <w:basedOn w:val="a0"/>
    <w:uiPriority w:val="99"/>
    <w:rsid w:val="00B74377"/>
    <w:pPr>
      <w:tabs>
        <w:tab w:val="num" w:pos="360"/>
      </w:tabs>
      <w:spacing w:after="120" w:line="276" w:lineRule="auto"/>
      <w:ind w:left="360" w:hanging="360"/>
      <w:jc w:val="both"/>
    </w:pPr>
  </w:style>
  <w:style w:type="character" w:customStyle="1" w:styleId="afff2">
    <w:name w:val="Список Знак"/>
    <w:link w:val="a"/>
    <w:uiPriority w:val="99"/>
    <w:locked/>
    <w:rsid w:val="00B74377"/>
    <w:rPr>
      <w:rFonts w:eastAsia="Times New Roman"/>
      <w:sz w:val="24"/>
      <w:szCs w:val="24"/>
    </w:rPr>
  </w:style>
  <w:style w:type="paragraph" w:customStyle="1" w:styleId="ConsNormal">
    <w:name w:val="ConsNormal"/>
    <w:uiPriority w:val="99"/>
    <w:rsid w:val="00B743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0">
    <w:name w:val="Основной текст 22"/>
    <w:basedOn w:val="a0"/>
    <w:uiPriority w:val="99"/>
    <w:rsid w:val="00B74377"/>
    <w:pPr>
      <w:widowControl w:val="0"/>
      <w:spacing w:line="276" w:lineRule="auto"/>
      <w:jc w:val="center"/>
    </w:pPr>
    <w:rPr>
      <w:b/>
      <w:i/>
      <w:sz w:val="28"/>
      <w:szCs w:val="20"/>
    </w:rPr>
  </w:style>
  <w:style w:type="paragraph" w:customStyle="1" w:styleId="311">
    <w:name w:val="Основной текст с отступом 31"/>
    <w:basedOn w:val="a0"/>
    <w:uiPriority w:val="99"/>
    <w:rsid w:val="00B74377"/>
    <w:pPr>
      <w:overflowPunct w:val="0"/>
      <w:autoSpaceDE w:val="0"/>
      <w:autoSpaceDN w:val="0"/>
      <w:adjustRightInd w:val="0"/>
      <w:spacing w:line="276" w:lineRule="auto"/>
      <w:jc w:val="both"/>
      <w:textAlignment w:val="baseline"/>
    </w:pPr>
    <w:rPr>
      <w:szCs w:val="20"/>
    </w:rPr>
  </w:style>
  <w:style w:type="paragraph" w:customStyle="1" w:styleId="afff5">
    <w:name w:val="Знак"/>
    <w:basedOn w:val="a0"/>
    <w:uiPriority w:val="99"/>
    <w:rsid w:val="00B74377"/>
    <w:pPr>
      <w:widowControl w:val="0"/>
      <w:adjustRightInd w:val="0"/>
    </w:pPr>
    <w:rPr>
      <w:szCs w:val="20"/>
      <w:lang w:val="en-GB" w:eastAsia="en-US"/>
    </w:rPr>
  </w:style>
  <w:style w:type="paragraph" w:customStyle="1" w:styleId="textn">
    <w:name w:val="textn"/>
    <w:basedOn w:val="a0"/>
    <w:uiPriority w:val="99"/>
    <w:rsid w:val="00B74377"/>
    <w:pPr>
      <w:spacing w:before="100" w:beforeAutospacing="1" w:after="100" w:afterAutospacing="1" w:line="276" w:lineRule="auto"/>
    </w:pPr>
  </w:style>
  <w:style w:type="paragraph" w:customStyle="1" w:styleId="130">
    <w:name w:val="Обычный+13пт"/>
    <w:basedOn w:val="a9"/>
    <w:uiPriority w:val="99"/>
    <w:rsid w:val="00B74377"/>
    <w:pPr>
      <w:spacing w:line="276" w:lineRule="auto"/>
      <w:jc w:val="left"/>
    </w:pPr>
    <w:rPr>
      <w:sz w:val="26"/>
    </w:rPr>
  </w:style>
  <w:style w:type="paragraph" w:customStyle="1" w:styleId="17">
    <w:name w:val="Абзац списка1"/>
    <w:basedOn w:val="a0"/>
    <w:uiPriority w:val="99"/>
    <w:rsid w:val="00B7437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37">
    <w:name w:val="Сетка таблицы3"/>
    <w:uiPriority w:val="99"/>
    <w:rsid w:val="00B743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66">
    <w:name w:val="xl66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67">
    <w:name w:val="xl67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68">
    <w:name w:val="xl68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71">
    <w:name w:val="xl71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74">
    <w:name w:val="xl74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xl76">
    <w:name w:val="xl76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8">
    <w:name w:val="xl78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9">
    <w:name w:val="xl79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80">
    <w:name w:val="xl80"/>
    <w:basedOn w:val="a0"/>
    <w:uiPriority w:val="99"/>
    <w:rsid w:val="00B74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msonormal0">
    <w:name w:val="msonormal"/>
    <w:basedOn w:val="a0"/>
    <w:uiPriority w:val="99"/>
    <w:rsid w:val="00B74377"/>
    <w:pPr>
      <w:spacing w:before="100" w:beforeAutospacing="1" w:after="100" w:afterAutospacing="1" w:line="240" w:lineRule="auto"/>
      <w:ind w:firstLine="0"/>
    </w:pPr>
    <w:rPr>
      <w:sz w:val="24"/>
    </w:rPr>
  </w:style>
  <w:style w:type="paragraph" w:customStyle="1" w:styleId="afff6">
    <w:name w:val="Основной ПП"/>
    <w:basedOn w:val="a0"/>
    <w:uiPriority w:val="99"/>
    <w:rsid w:val="00B74377"/>
    <w:pPr>
      <w:spacing w:before="120" w:line="276" w:lineRule="auto"/>
      <w:ind w:firstLine="709"/>
      <w:jc w:val="both"/>
    </w:pPr>
    <w:rPr>
      <w:rFonts w:eastAsia="Calibri"/>
      <w:sz w:val="24"/>
    </w:rPr>
  </w:style>
  <w:style w:type="paragraph" w:customStyle="1" w:styleId="afff7">
    <w:name w:val="."/>
    <w:uiPriority w:val="99"/>
    <w:rsid w:val="00B7437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customStyle="1" w:styleId="42">
    <w:name w:val="Сетка таблицы4"/>
    <w:uiPriority w:val="99"/>
    <w:rsid w:val="00B7437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3">
    <w:name w:val="МК Знак"/>
    <w:link w:val="aff2"/>
    <w:uiPriority w:val="99"/>
    <w:locked/>
    <w:rsid w:val="00227340"/>
    <w:rPr>
      <w:rFonts w:ascii="Times New Roman" w:eastAsia="Times New Roman" w:hAnsi="Times New Roman"/>
      <w:sz w:val="24"/>
    </w:rPr>
  </w:style>
  <w:style w:type="paragraph" w:styleId="afff8">
    <w:name w:val="Revision"/>
    <w:hidden/>
    <w:uiPriority w:val="99"/>
    <w:semiHidden/>
    <w:rsid w:val="003A29B4"/>
    <w:rPr>
      <w:rFonts w:ascii="Times New Roman" w:eastAsia="Times New Roman" w:hAnsi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47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57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757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758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7582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7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28605</Words>
  <Characters>163052</Characters>
  <Application>Microsoft Office Word</Application>
  <DocSecurity>0</DocSecurity>
  <Lines>1358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МКУ «Березовский центр муниципальных услуг»</vt:lpstr>
    </vt:vector>
  </TitlesOfParts>
  <Company/>
  <LinksUpToDate>false</LinksUpToDate>
  <CharactersWithSpaces>191275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МКУ «Березовский центр муниципальных услуг»</dc:title>
  <dc:subject/>
  <dc:creator>User</dc:creator>
  <cp:keywords/>
  <dc:description/>
  <cp:lastModifiedBy>Пользователь Windows</cp:lastModifiedBy>
  <cp:revision>3</cp:revision>
  <cp:lastPrinted>2018-12-26T14:48:00Z</cp:lastPrinted>
  <dcterms:created xsi:type="dcterms:W3CDTF">2019-02-05T03:50:00Z</dcterms:created>
  <dcterms:modified xsi:type="dcterms:W3CDTF">2019-02-05T03:50:00Z</dcterms:modified>
</cp:coreProperties>
</file>